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3F83C" w14:textId="7EA0ABC2" w:rsidR="009736EA" w:rsidRPr="00F83FF7" w:rsidRDefault="00827EFA" w:rsidP="00F83FF7">
      <w:pPr>
        <w:tabs>
          <w:tab w:val="left" w:pos="7088"/>
        </w:tabs>
        <w:spacing w:line="240" w:lineRule="auto"/>
        <w:ind w:firstLine="1134"/>
        <w:jc w:val="both"/>
        <w:rPr>
          <w:rFonts w:cs="Calibri"/>
          <w:color w:val="0055A1"/>
        </w:rPr>
      </w:pPr>
      <w:r w:rsidRPr="00F83FF7">
        <w:rPr>
          <w:rFonts w:cs="Calibri"/>
          <w:b/>
          <w:noProof/>
          <w:lang w:eastAsia="sk-SK"/>
        </w:rPr>
        <w:drawing>
          <wp:inline distT="0" distB="0" distL="0" distR="0" wp14:anchorId="240FF0B1" wp14:editId="61E739C9">
            <wp:extent cx="2311400" cy="533400"/>
            <wp:effectExtent l="0" t="0" r="0" b="0"/>
            <wp:docPr id="4" name="Obrázok 4" descr="logo mirri farebne 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mirri farebne s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16F4A8" w14:textId="77777777" w:rsidR="009736EA" w:rsidRPr="00F83FF7" w:rsidRDefault="009736EA" w:rsidP="00F83FF7">
      <w:pPr>
        <w:spacing w:line="240" w:lineRule="auto"/>
        <w:ind w:firstLine="1134"/>
        <w:jc w:val="both"/>
        <w:rPr>
          <w:rFonts w:cs="Calibri"/>
          <w:color w:val="0055A1"/>
        </w:rPr>
      </w:pPr>
    </w:p>
    <w:p w14:paraId="61B4A938" w14:textId="77777777" w:rsidR="009736EA" w:rsidRPr="00F83FF7" w:rsidRDefault="009736EA" w:rsidP="00F83FF7">
      <w:pPr>
        <w:spacing w:line="240" w:lineRule="auto"/>
        <w:ind w:firstLine="1134"/>
        <w:jc w:val="both"/>
        <w:rPr>
          <w:rFonts w:cs="Calibri"/>
          <w:color w:val="0055A1"/>
        </w:rPr>
      </w:pPr>
    </w:p>
    <w:p w14:paraId="6ACCC187" w14:textId="77777777" w:rsidR="009736EA" w:rsidRPr="00F83FF7" w:rsidRDefault="009736EA" w:rsidP="00F83FF7">
      <w:pPr>
        <w:spacing w:line="240" w:lineRule="auto"/>
        <w:ind w:firstLine="1134"/>
        <w:jc w:val="both"/>
        <w:rPr>
          <w:rFonts w:cs="Calibri"/>
          <w:color w:val="0055A1"/>
        </w:rPr>
      </w:pPr>
    </w:p>
    <w:p w14:paraId="4C293F5E" w14:textId="77777777" w:rsidR="009736EA" w:rsidRPr="00F83FF7" w:rsidRDefault="009736EA" w:rsidP="00F83FF7">
      <w:pPr>
        <w:spacing w:line="240" w:lineRule="auto"/>
        <w:ind w:firstLine="1134"/>
        <w:jc w:val="both"/>
        <w:rPr>
          <w:rFonts w:cs="Calibri"/>
          <w:color w:val="0055A1"/>
        </w:rPr>
      </w:pPr>
    </w:p>
    <w:p w14:paraId="6570E591" w14:textId="77777777" w:rsidR="009736EA" w:rsidRPr="00F83FF7" w:rsidRDefault="009736EA" w:rsidP="00F83FF7">
      <w:pPr>
        <w:spacing w:line="240" w:lineRule="auto"/>
        <w:ind w:firstLine="1134"/>
        <w:jc w:val="both"/>
        <w:rPr>
          <w:rFonts w:cs="Calibri"/>
          <w:color w:val="0055A1"/>
        </w:rPr>
      </w:pPr>
    </w:p>
    <w:p w14:paraId="3723E583" w14:textId="77777777" w:rsidR="009736EA" w:rsidRPr="00F83FF7" w:rsidRDefault="009736EA" w:rsidP="00F83FF7">
      <w:pPr>
        <w:spacing w:line="240" w:lineRule="auto"/>
        <w:ind w:firstLine="1134"/>
        <w:jc w:val="both"/>
        <w:rPr>
          <w:rFonts w:cs="Calibri"/>
          <w:color w:val="0055A1"/>
        </w:rPr>
      </w:pPr>
    </w:p>
    <w:p w14:paraId="77289366" w14:textId="00814498" w:rsidR="009736EA" w:rsidRPr="00F83FF7" w:rsidRDefault="009736EA" w:rsidP="00F83FF7">
      <w:pPr>
        <w:spacing w:line="240" w:lineRule="auto"/>
        <w:ind w:firstLine="1134"/>
        <w:jc w:val="both"/>
        <w:rPr>
          <w:rFonts w:cs="Calibri"/>
          <w:color w:val="0055A1"/>
        </w:rPr>
      </w:pPr>
    </w:p>
    <w:p w14:paraId="7A313CB4" w14:textId="64D056F2" w:rsidR="00121041" w:rsidRPr="00F83FF7" w:rsidRDefault="00121041" w:rsidP="00F83FF7">
      <w:pPr>
        <w:spacing w:line="240" w:lineRule="auto"/>
        <w:ind w:firstLine="1134"/>
        <w:jc w:val="both"/>
        <w:rPr>
          <w:rFonts w:cs="Calibri"/>
          <w:color w:val="0055A1"/>
        </w:rPr>
      </w:pPr>
    </w:p>
    <w:p w14:paraId="27A47B3A" w14:textId="1958639C" w:rsidR="00121041" w:rsidRPr="00F83FF7" w:rsidRDefault="00121041" w:rsidP="00F83FF7">
      <w:pPr>
        <w:spacing w:line="240" w:lineRule="auto"/>
        <w:ind w:firstLine="1134"/>
        <w:jc w:val="both"/>
        <w:rPr>
          <w:rFonts w:cs="Calibri"/>
          <w:color w:val="0055A1"/>
        </w:rPr>
      </w:pPr>
    </w:p>
    <w:p w14:paraId="6EF2152F" w14:textId="4BE11E83" w:rsidR="00121041" w:rsidRPr="00F83FF7" w:rsidRDefault="00121041" w:rsidP="00F83FF7">
      <w:pPr>
        <w:spacing w:line="240" w:lineRule="auto"/>
        <w:ind w:firstLine="1134"/>
        <w:jc w:val="both"/>
        <w:rPr>
          <w:rFonts w:cs="Calibri"/>
          <w:color w:val="0055A1"/>
        </w:rPr>
      </w:pPr>
    </w:p>
    <w:p w14:paraId="165C6E52" w14:textId="1F08F5B4" w:rsidR="00121041" w:rsidRPr="00F83FF7" w:rsidRDefault="00121041" w:rsidP="00F83FF7">
      <w:pPr>
        <w:spacing w:line="240" w:lineRule="auto"/>
        <w:ind w:firstLine="1134"/>
        <w:jc w:val="both"/>
        <w:rPr>
          <w:rFonts w:cs="Calibri"/>
          <w:color w:val="0055A1"/>
        </w:rPr>
      </w:pPr>
    </w:p>
    <w:p w14:paraId="35C6AED7" w14:textId="7BBE2392" w:rsidR="00121041" w:rsidRPr="00F83FF7" w:rsidRDefault="00121041" w:rsidP="00F83FF7">
      <w:pPr>
        <w:spacing w:line="240" w:lineRule="auto"/>
        <w:ind w:firstLine="1134"/>
        <w:jc w:val="both"/>
        <w:rPr>
          <w:rFonts w:cs="Calibri"/>
          <w:color w:val="0055A1"/>
        </w:rPr>
      </w:pPr>
    </w:p>
    <w:p w14:paraId="486782BD" w14:textId="5FAFBA9E" w:rsidR="00121041" w:rsidRPr="00F83FF7" w:rsidRDefault="00121041" w:rsidP="00F83FF7">
      <w:pPr>
        <w:spacing w:line="240" w:lineRule="auto"/>
        <w:ind w:firstLine="1134"/>
        <w:jc w:val="both"/>
        <w:rPr>
          <w:rFonts w:cs="Calibri"/>
          <w:color w:val="0055A1"/>
        </w:rPr>
      </w:pPr>
    </w:p>
    <w:p w14:paraId="73971869" w14:textId="28DACF6F" w:rsidR="00121041" w:rsidRPr="00F83FF7" w:rsidRDefault="00121041" w:rsidP="00F83FF7">
      <w:pPr>
        <w:spacing w:line="240" w:lineRule="auto"/>
        <w:ind w:firstLine="1134"/>
        <w:jc w:val="both"/>
        <w:rPr>
          <w:rFonts w:cs="Calibri"/>
          <w:color w:val="0055A1"/>
        </w:rPr>
      </w:pPr>
    </w:p>
    <w:p w14:paraId="6AABB4D3" w14:textId="77777777" w:rsidR="009736EA" w:rsidRPr="00F83FF7" w:rsidRDefault="009736EA" w:rsidP="00F83FF7">
      <w:pPr>
        <w:spacing w:line="240" w:lineRule="auto"/>
        <w:ind w:firstLine="1134"/>
        <w:jc w:val="both"/>
        <w:rPr>
          <w:rFonts w:cs="Calibri"/>
          <w:color w:val="0055A1"/>
        </w:rPr>
      </w:pPr>
    </w:p>
    <w:p w14:paraId="5DC87CC4" w14:textId="77777777" w:rsidR="00CF7B22" w:rsidRPr="00F83FF7" w:rsidRDefault="00CF7B22" w:rsidP="00F83FF7">
      <w:pPr>
        <w:spacing w:line="240" w:lineRule="auto"/>
        <w:jc w:val="center"/>
        <w:rPr>
          <w:rFonts w:cs="Calibri"/>
          <w:color w:val="0055A1"/>
        </w:rPr>
      </w:pPr>
    </w:p>
    <w:p w14:paraId="42924FD9" w14:textId="77777777" w:rsidR="005E6D01" w:rsidRPr="00F83FF7" w:rsidRDefault="007B1276" w:rsidP="00F83FF7">
      <w:pPr>
        <w:spacing w:line="240" w:lineRule="auto"/>
        <w:jc w:val="center"/>
        <w:rPr>
          <w:rFonts w:cs="Calibri"/>
          <w:color w:val="0055A1"/>
          <w:spacing w:val="10"/>
          <w:sz w:val="40"/>
          <w:szCs w:val="40"/>
        </w:rPr>
      </w:pPr>
      <w:r w:rsidRPr="00F83FF7">
        <w:rPr>
          <w:rFonts w:cs="Calibri"/>
          <w:color w:val="0055A1"/>
          <w:spacing w:val="10"/>
          <w:sz w:val="40"/>
          <w:szCs w:val="40"/>
        </w:rPr>
        <w:t>Informácia o stave i</w:t>
      </w:r>
      <w:r w:rsidR="00691148" w:rsidRPr="00F83FF7">
        <w:rPr>
          <w:rFonts w:cs="Calibri"/>
          <w:color w:val="0055A1"/>
          <w:spacing w:val="10"/>
          <w:sz w:val="40"/>
          <w:szCs w:val="40"/>
        </w:rPr>
        <w:t>mplementáci</w:t>
      </w:r>
      <w:r w:rsidRPr="00F83FF7">
        <w:rPr>
          <w:rFonts w:cs="Calibri"/>
          <w:color w:val="0055A1"/>
          <w:spacing w:val="10"/>
          <w:sz w:val="40"/>
          <w:szCs w:val="40"/>
        </w:rPr>
        <w:t>e</w:t>
      </w:r>
      <w:r w:rsidR="00691148" w:rsidRPr="00F83FF7">
        <w:rPr>
          <w:rFonts w:cs="Calibri"/>
          <w:color w:val="0055A1"/>
          <w:spacing w:val="10"/>
          <w:sz w:val="40"/>
          <w:szCs w:val="40"/>
        </w:rPr>
        <w:t xml:space="preserve"> </w:t>
      </w:r>
    </w:p>
    <w:p w14:paraId="634F3574" w14:textId="77777777" w:rsidR="005E6D01" w:rsidRPr="00F83FF7" w:rsidRDefault="00691148" w:rsidP="00F83FF7">
      <w:pPr>
        <w:spacing w:line="240" w:lineRule="auto"/>
        <w:jc w:val="center"/>
        <w:rPr>
          <w:rFonts w:cs="Calibri"/>
          <w:color w:val="0055A1"/>
          <w:spacing w:val="10"/>
          <w:sz w:val="40"/>
          <w:szCs w:val="40"/>
        </w:rPr>
      </w:pPr>
      <w:r w:rsidRPr="00F83FF7">
        <w:rPr>
          <w:rFonts w:cs="Calibri"/>
          <w:color w:val="0055A1"/>
          <w:spacing w:val="10"/>
          <w:sz w:val="40"/>
          <w:szCs w:val="40"/>
        </w:rPr>
        <w:t>európskych štrukturálnych a investičných</w:t>
      </w:r>
      <w:r w:rsidR="00664F67" w:rsidRPr="00F83FF7">
        <w:rPr>
          <w:rFonts w:cs="Calibri"/>
          <w:color w:val="0055A1"/>
          <w:spacing w:val="10"/>
          <w:sz w:val="40"/>
          <w:szCs w:val="40"/>
        </w:rPr>
        <w:t xml:space="preserve"> fondov </w:t>
      </w:r>
    </w:p>
    <w:p w14:paraId="1F7886D1" w14:textId="322066FD" w:rsidR="0005665D" w:rsidRPr="00F83FF7" w:rsidRDefault="00664F67" w:rsidP="00F83FF7">
      <w:pPr>
        <w:spacing w:line="240" w:lineRule="auto"/>
        <w:jc w:val="center"/>
        <w:rPr>
          <w:rFonts w:cs="Calibri"/>
          <w:color w:val="0055A1"/>
          <w:spacing w:val="10"/>
          <w:sz w:val="40"/>
          <w:szCs w:val="40"/>
        </w:rPr>
      </w:pPr>
      <w:r w:rsidRPr="00F83FF7">
        <w:rPr>
          <w:rFonts w:cs="Calibri"/>
          <w:color w:val="0055A1"/>
          <w:spacing w:val="10"/>
          <w:sz w:val="40"/>
          <w:szCs w:val="40"/>
        </w:rPr>
        <w:t xml:space="preserve">k </w:t>
      </w:r>
      <w:r w:rsidR="00435E70">
        <w:rPr>
          <w:rFonts w:cs="Calibri"/>
          <w:color w:val="0055A1"/>
          <w:spacing w:val="10"/>
          <w:sz w:val="40"/>
          <w:szCs w:val="40"/>
        </w:rPr>
        <w:t>15</w:t>
      </w:r>
      <w:r w:rsidRPr="00F83FF7">
        <w:rPr>
          <w:rFonts w:cs="Calibri"/>
          <w:color w:val="0055A1"/>
          <w:spacing w:val="10"/>
          <w:sz w:val="40"/>
          <w:szCs w:val="40"/>
        </w:rPr>
        <w:t>.0</w:t>
      </w:r>
      <w:r w:rsidR="00495E13">
        <w:rPr>
          <w:rFonts w:cs="Calibri"/>
          <w:color w:val="0055A1"/>
          <w:spacing w:val="10"/>
          <w:sz w:val="40"/>
          <w:szCs w:val="40"/>
        </w:rPr>
        <w:t>9</w:t>
      </w:r>
      <w:r w:rsidR="00691148" w:rsidRPr="00F83FF7">
        <w:rPr>
          <w:rFonts w:cs="Calibri"/>
          <w:color w:val="0055A1"/>
          <w:spacing w:val="10"/>
          <w:sz w:val="40"/>
          <w:szCs w:val="40"/>
        </w:rPr>
        <w:t>.202</w:t>
      </w:r>
      <w:r w:rsidR="0007173B" w:rsidRPr="00F83FF7">
        <w:rPr>
          <w:rFonts w:cs="Calibri"/>
          <w:color w:val="0055A1"/>
          <w:spacing w:val="10"/>
          <w:sz w:val="40"/>
          <w:szCs w:val="40"/>
        </w:rPr>
        <w:t>3</w:t>
      </w:r>
      <w:r w:rsidR="008F5D45" w:rsidRPr="00F83FF7">
        <w:rPr>
          <w:rFonts w:cs="Calibri"/>
          <w:color w:val="0055A1"/>
          <w:spacing w:val="10"/>
          <w:sz w:val="40"/>
          <w:szCs w:val="40"/>
        </w:rPr>
        <w:t xml:space="preserve"> </w:t>
      </w:r>
    </w:p>
    <w:p w14:paraId="7EB875C5" w14:textId="303DA9AE" w:rsidR="00BD7A1E" w:rsidRPr="00F83FF7" w:rsidRDefault="00BD7A1E" w:rsidP="00F83FF7">
      <w:pPr>
        <w:spacing w:line="240" w:lineRule="auto"/>
        <w:jc w:val="center"/>
        <w:rPr>
          <w:rFonts w:cs="Calibri"/>
          <w:color w:val="0055A1"/>
          <w:spacing w:val="10"/>
          <w:sz w:val="40"/>
          <w:szCs w:val="40"/>
        </w:rPr>
      </w:pPr>
    </w:p>
    <w:p w14:paraId="1408A81E" w14:textId="002C7C50" w:rsidR="009736EA" w:rsidRPr="00F83FF7" w:rsidRDefault="009736EA" w:rsidP="00F83FF7">
      <w:pPr>
        <w:tabs>
          <w:tab w:val="left" w:pos="2610"/>
          <w:tab w:val="center" w:pos="4535"/>
        </w:tabs>
        <w:spacing w:line="240" w:lineRule="auto"/>
        <w:jc w:val="center"/>
        <w:rPr>
          <w:rFonts w:cs="Calibri"/>
          <w:color w:val="0055A1"/>
          <w:spacing w:val="10"/>
          <w:sz w:val="32"/>
          <w:szCs w:val="32"/>
        </w:rPr>
      </w:pPr>
      <w:r w:rsidRPr="00F83FF7">
        <w:rPr>
          <w:rFonts w:cs="Calibri"/>
          <w:color w:val="0055A1"/>
          <w:spacing w:val="10"/>
          <w:sz w:val="32"/>
          <w:szCs w:val="32"/>
        </w:rPr>
        <w:br w:type="page"/>
      </w:r>
    </w:p>
    <w:sdt>
      <w:sdtPr>
        <w:rPr>
          <w:rFonts w:ascii="Calibri" w:eastAsia="Times New Roman" w:hAnsi="Calibri" w:cs="Calibri"/>
          <w:b/>
          <w:color w:val="auto"/>
          <w:sz w:val="22"/>
          <w:szCs w:val="22"/>
          <w:lang w:val="sk-SK" w:eastAsia="ar-SA"/>
        </w:rPr>
        <w:id w:val="1599144012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B263522" w14:textId="77777777" w:rsidR="009736EA" w:rsidRPr="008D32F0" w:rsidRDefault="009736EA" w:rsidP="00F83FF7">
          <w:pPr>
            <w:pStyle w:val="Hlavikaobsahu"/>
            <w:spacing w:line="240" w:lineRule="auto"/>
            <w:jc w:val="both"/>
            <w:rPr>
              <w:rFonts w:ascii="Calibri" w:hAnsi="Calibri" w:cs="Calibri"/>
              <w:b/>
              <w:sz w:val="22"/>
              <w:szCs w:val="22"/>
              <w:lang w:val="sk-SK"/>
            </w:rPr>
          </w:pPr>
          <w:r w:rsidRPr="008D32F0">
            <w:rPr>
              <w:rFonts w:ascii="Calibri" w:hAnsi="Calibri" w:cs="Calibri"/>
              <w:b/>
              <w:sz w:val="22"/>
              <w:szCs w:val="22"/>
              <w:lang w:val="sk-SK"/>
            </w:rPr>
            <w:t>Obsah</w:t>
          </w:r>
        </w:p>
        <w:p w14:paraId="79F0A31A" w14:textId="0CC047CB" w:rsidR="00435E70" w:rsidRPr="00435E70" w:rsidRDefault="009736EA">
          <w:pPr>
            <w:pStyle w:val="Obsah1"/>
            <w:rPr>
              <w:rFonts w:asciiTheme="minorHAnsi" w:eastAsiaTheme="minorEastAsia" w:hAnsiTheme="minorHAnsi" w:cstheme="minorBidi"/>
              <w:noProof/>
              <w:lang w:eastAsia="sk-SK"/>
            </w:rPr>
          </w:pPr>
          <w:r w:rsidRPr="005C233D">
            <w:fldChar w:fldCharType="begin"/>
          </w:r>
          <w:r w:rsidRPr="005C233D">
            <w:instrText xml:space="preserve"> TOC \o "1-3" \h \z \u </w:instrText>
          </w:r>
          <w:r w:rsidRPr="005C233D">
            <w:fldChar w:fldCharType="separate"/>
          </w:r>
          <w:hyperlink w:anchor="_Toc146185561" w:history="1">
            <w:r w:rsidR="00435E70" w:rsidRPr="00435E70">
              <w:rPr>
                <w:rStyle w:val="Hypertextovprepojenie"/>
                <w:rFonts w:cs="Calibri"/>
                <w:noProof/>
              </w:rPr>
              <w:t>1.</w:t>
            </w:r>
            <w:r w:rsidR="00435E70" w:rsidRPr="00435E70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435E70" w:rsidRPr="00435E70">
              <w:rPr>
                <w:rStyle w:val="Hypertextovprepojenie"/>
                <w:rFonts w:cs="Calibri"/>
                <w:noProof/>
              </w:rPr>
              <w:t>Implementácia programového obdobia 2014 – 2020 k 15.09.2023</w:t>
            </w:r>
            <w:r w:rsidR="00435E70" w:rsidRPr="00435E70">
              <w:rPr>
                <w:noProof/>
                <w:webHidden/>
              </w:rPr>
              <w:tab/>
            </w:r>
            <w:r w:rsidR="00435E70" w:rsidRPr="00435E70">
              <w:rPr>
                <w:noProof/>
                <w:webHidden/>
              </w:rPr>
              <w:fldChar w:fldCharType="begin"/>
            </w:r>
            <w:r w:rsidR="00435E70" w:rsidRPr="00435E70">
              <w:rPr>
                <w:noProof/>
                <w:webHidden/>
              </w:rPr>
              <w:instrText xml:space="preserve"> PAGEREF _Toc146185561 \h </w:instrText>
            </w:r>
            <w:r w:rsidR="00435E70" w:rsidRPr="00435E70">
              <w:rPr>
                <w:noProof/>
                <w:webHidden/>
              </w:rPr>
            </w:r>
            <w:r w:rsidR="00435E70" w:rsidRPr="00435E70">
              <w:rPr>
                <w:noProof/>
                <w:webHidden/>
              </w:rPr>
              <w:fldChar w:fldCharType="separate"/>
            </w:r>
            <w:r w:rsidR="00435E70" w:rsidRPr="00435E70">
              <w:rPr>
                <w:noProof/>
                <w:webHidden/>
              </w:rPr>
              <w:t>3</w:t>
            </w:r>
            <w:r w:rsidR="00435E70" w:rsidRPr="00435E70">
              <w:rPr>
                <w:noProof/>
                <w:webHidden/>
              </w:rPr>
              <w:fldChar w:fldCharType="end"/>
            </w:r>
          </w:hyperlink>
        </w:p>
        <w:p w14:paraId="1FAE0978" w14:textId="0D65511A" w:rsidR="00435E70" w:rsidRPr="00435E70" w:rsidRDefault="00BB4003">
          <w:pPr>
            <w:pStyle w:val="Obsah2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146185562" w:history="1">
            <w:r w:rsidR="00435E70" w:rsidRPr="00435E70">
              <w:rPr>
                <w:rStyle w:val="Hypertextovprepojenie"/>
                <w:noProof/>
              </w:rPr>
              <w:t>1.1</w:t>
            </w:r>
            <w:r w:rsidR="00435E70" w:rsidRPr="00435E70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435E70" w:rsidRPr="00435E70">
              <w:rPr>
                <w:rStyle w:val="Hypertextovprepojenie"/>
                <w:rFonts w:cs="Calibri"/>
                <w:noProof/>
              </w:rPr>
              <w:t>Stav implementácie podľa operačných programov</w:t>
            </w:r>
            <w:r w:rsidR="00435E70" w:rsidRPr="00435E70">
              <w:rPr>
                <w:noProof/>
                <w:webHidden/>
              </w:rPr>
              <w:tab/>
            </w:r>
            <w:r w:rsidR="00435E70" w:rsidRPr="00435E70">
              <w:rPr>
                <w:noProof/>
                <w:webHidden/>
              </w:rPr>
              <w:fldChar w:fldCharType="begin"/>
            </w:r>
            <w:r w:rsidR="00435E70" w:rsidRPr="00435E70">
              <w:rPr>
                <w:noProof/>
                <w:webHidden/>
              </w:rPr>
              <w:instrText xml:space="preserve"> PAGEREF _Toc146185562 \h </w:instrText>
            </w:r>
            <w:r w:rsidR="00435E70" w:rsidRPr="00435E70">
              <w:rPr>
                <w:noProof/>
                <w:webHidden/>
              </w:rPr>
            </w:r>
            <w:r w:rsidR="00435E70" w:rsidRPr="00435E70">
              <w:rPr>
                <w:noProof/>
                <w:webHidden/>
              </w:rPr>
              <w:fldChar w:fldCharType="separate"/>
            </w:r>
            <w:r w:rsidR="00435E70" w:rsidRPr="00435E70">
              <w:rPr>
                <w:noProof/>
                <w:webHidden/>
              </w:rPr>
              <w:t>5</w:t>
            </w:r>
            <w:r w:rsidR="00435E70" w:rsidRPr="00435E70">
              <w:rPr>
                <w:noProof/>
                <w:webHidden/>
              </w:rPr>
              <w:fldChar w:fldCharType="end"/>
            </w:r>
          </w:hyperlink>
        </w:p>
        <w:p w14:paraId="72ADFF28" w14:textId="3DFAFE59" w:rsidR="00435E70" w:rsidRPr="00435E70" w:rsidRDefault="00BB4003">
          <w:pPr>
            <w:pStyle w:val="Obsah2"/>
            <w:rPr>
              <w:rFonts w:asciiTheme="minorHAnsi" w:eastAsiaTheme="minorEastAsia" w:hAnsiTheme="minorHAnsi" w:cstheme="minorBidi"/>
              <w:noProof/>
              <w:lang w:eastAsia="sk-SK"/>
            </w:rPr>
          </w:pPr>
          <w:hyperlink w:anchor="_Toc146185563" w:history="1">
            <w:r w:rsidR="00435E70" w:rsidRPr="00435E70">
              <w:rPr>
                <w:rStyle w:val="Hypertextovprepojenie"/>
                <w:noProof/>
              </w:rPr>
              <w:t>1.2</w:t>
            </w:r>
            <w:r w:rsidR="00435E70" w:rsidRPr="00435E70">
              <w:rPr>
                <w:rFonts w:asciiTheme="minorHAnsi" w:eastAsiaTheme="minorEastAsia" w:hAnsiTheme="minorHAnsi" w:cstheme="minorBidi"/>
                <w:noProof/>
                <w:lang w:eastAsia="sk-SK"/>
              </w:rPr>
              <w:tab/>
            </w:r>
            <w:r w:rsidR="00435E70" w:rsidRPr="00435E70">
              <w:rPr>
                <w:rStyle w:val="Hypertextovprepojenie"/>
                <w:rFonts w:cs="Calibri"/>
                <w:noProof/>
              </w:rPr>
              <w:t>Porovnanie stavu a zostatkov čerpania k 15.09.2023 podľa jednotlivých OP</w:t>
            </w:r>
            <w:r w:rsidR="00435E70" w:rsidRPr="00435E70">
              <w:rPr>
                <w:noProof/>
                <w:webHidden/>
              </w:rPr>
              <w:tab/>
            </w:r>
            <w:r w:rsidR="00435E70" w:rsidRPr="00435E70">
              <w:rPr>
                <w:noProof/>
                <w:webHidden/>
              </w:rPr>
              <w:fldChar w:fldCharType="begin"/>
            </w:r>
            <w:r w:rsidR="00435E70" w:rsidRPr="00435E70">
              <w:rPr>
                <w:noProof/>
                <w:webHidden/>
              </w:rPr>
              <w:instrText xml:space="preserve"> PAGEREF _Toc146185563 \h </w:instrText>
            </w:r>
            <w:r w:rsidR="00435E70" w:rsidRPr="00435E70">
              <w:rPr>
                <w:noProof/>
                <w:webHidden/>
              </w:rPr>
            </w:r>
            <w:r w:rsidR="00435E70" w:rsidRPr="00435E70">
              <w:rPr>
                <w:noProof/>
                <w:webHidden/>
              </w:rPr>
              <w:fldChar w:fldCharType="separate"/>
            </w:r>
            <w:r w:rsidR="00435E70" w:rsidRPr="00435E70">
              <w:rPr>
                <w:noProof/>
                <w:webHidden/>
              </w:rPr>
              <w:t>7</w:t>
            </w:r>
            <w:r w:rsidR="00435E70" w:rsidRPr="00435E70">
              <w:rPr>
                <w:noProof/>
                <w:webHidden/>
              </w:rPr>
              <w:fldChar w:fldCharType="end"/>
            </w:r>
          </w:hyperlink>
        </w:p>
        <w:p w14:paraId="6D74F74A" w14:textId="6E1A16FC" w:rsidR="00A376F2" w:rsidRPr="00F83FF7" w:rsidRDefault="009736EA" w:rsidP="00F83FF7">
          <w:pPr>
            <w:spacing w:line="240" w:lineRule="auto"/>
            <w:jc w:val="both"/>
            <w:rPr>
              <w:rFonts w:cs="Calibri"/>
              <w:b/>
              <w:bCs/>
            </w:rPr>
          </w:pPr>
          <w:r w:rsidRPr="005C233D">
            <w:rPr>
              <w:rFonts w:cs="Calibri"/>
              <w:bCs/>
            </w:rPr>
            <w:fldChar w:fldCharType="end"/>
          </w:r>
        </w:p>
      </w:sdtContent>
    </w:sdt>
    <w:p w14:paraId="6F9F82CE" w14:textId="2FC5034E" w:rsidR="003F1EA0" w:rsidRPr="00F83FF7" w:rsidRDefault="003F1EA0" w:rsidP="00F83FF7">
      <w:pPr>
        <w:spacing w:line="240" w:lineRule="auto"/>
        <w:jc w:val="both"/>
        <w:rPr>
          <w:rFonts w:cs="Calibri"/>
          <w:b/>
          <w:bCs/>
        </w:rPr>
      </w:pPr>
    </w:p>
    <w:p w14:paraId="341C926A" w14:textId="77777777" w:rsidR="003F1EA0" w:rsidRPr="00F83FF7" w:rsidRDefault="003F1EA0" w:rsidP="00F83FF7">
      <w:pPr>
        <w:spacing w:line="240" w:lineRule="auto"/>
        <w:jc w:val="both"/>
        <w:rPr>
          <w:rFonts w:cs="Calibri"/>
        </w:rPr>
      </w:pPr>
    </w:p>
    <w:p w14:paraId="389CAD46" w14:textId="32620C51" w:rsidR="00EC7836" w:rsidRPr="00F83FF7" w:rsidRDefault="00EC7836" w:rsidP="00F83FF7">
      <w:pPr>
        <w:spacing w:line="240" w:lineRule="auto"/>
        <w:rPr>
          <w:rFonts w:cs="Calibri"/>
        </w:rPr>
      </w:pPr>
    </w:p>
    <w:p w14:paraId="767F4A6D" w14:textId="3553674E" w:rsidR="000B5E2E" w:rsidRPr="00F83FF7" w:rsidRDefault="000B5E2E" w:rsidP="00F83FF7">
      <w:pPr>
        <w:suppressAutoHyphens w:val="0"/>
        <w:spacing w:after="160" w:line="240" w:lineRule="auto"/>
        <w:rPr>
          <w:rFonts w:cs="Calibri"/>
        </w:rPr>
      </w:pPr>
      <w:r w:rsidRPr="00F83FF7">
        <w:rPr>
          <w:rFonts w:cs="Calibri"/>
        </w:rPr>
        <w:br w:type="page"/>
      </w:r>
    </w:p>
    <w:p w14:paraId="1EBC17DB" w14:textId="5B4E6FAC" w:rsidR="009736EA" w:rsidRPr="00F83FF7" w:rsidRDefault="00204693" w:rsidP="00F83FF7">
      <w:pPr>
        <w:pStyle w:val="Nadpis1"/>
        <w:numPr>
          <w:ilvl w:val="0"/>
          <w:numId w:val="1"/>
        </w:numPr>
        <w:suppressAutoHyphens w:val="0"/>
        <w:spacing w:line="240" w:lineRule="auto"/>
        <w:jc w:val="both"/>
        <w:rPr>
          <w:rFonts w:ascii="Calibri" w:eastAsia="Times New Roman" w:hAnsi="Calibri" w:cs="Calibri"/>
          <w:b/>
          <w:color w:val="0055A1"/>
          <w:sz w:val="28"/>
          <w:szCs w:val="28"/>
        </w:rPr>
      </w:pPr>
      <w:bookmarkStart w:id="0" w:name="_Toc146185561"/>
      <w:r w:rsidRPr="00F83FF7">
        <w:rPr>
          <w:rFonts w:ascii="Calibri" w:eastAsia="Times New Roman" w:hAnsi="Calibri" w:cs="Calibri"/>
          <w:b/>
          <w:color w:val="0055A1"/>
          <w:sz w:val="28"/>
          <w:szCs w:val="28"/>
        </w:rPr>
        <w:lastRenderedPageBreak/>
        <w:t>I</w:t>
      </w:r>
      <w:r w:rsidR="00C32248" w:rsidRPr="00F83FF7">
        <w:rPr>
          <w:rFonts w:ascii="Calibri" w:eastAsia="Times New Roman" w:hAnsi="Calibri" w:cs="Calibri"/>
          <w:b/>
          <w:color w:val="0055A1"/>
          <w:sz w:val="28"/>
          <w:szCs w:val="28"/>
        </w:rPr>
        <w:t xml:space="preserve">mplementácia programového obdobia 2014 </w:t>
      </w:r>
      <w:r w:rsidR="001E44DB" w:rsidRPr="00F83FF7">
        <w:rPr>
          <w:rFonts w:ascii="Calibri" w:eastAsia="Times New Roman" w:hAnsi="Calibri" w:cs="Calibri"/>
          <w:b/>
          <w:color w:val="0055A1"/>
          <w:sz w:val="28"/>
          <w:szCs w:val="28"/>
        </w:rPr>
        <w:t>–</w:t>
      </w:r>
      <w:r w:rsidR="00C32248" w:rsidRPr="00F83FF7">
        <w:rPr>
          <w:rFonts w:ascii="Calibri" w:eastAsia="Times New Roman" w:hAnsi="Calibri" w:cs="Calibri"/>
          <w:b/>
          <w:color w:val="0055A1"/>
          <w:sz w:val="28"/>
          <w:szCs w:val="28"/>
        </w:rPr>
        <w:t xml:space="preserve"> 2020</w:t>
      </w:r>
      <w:r w:rsidR="00664F67" w:rsidRPr="00F83FF7">
        <w:rPr>
          <w:rFonts w:ascii="Calibri" w:eastAsia="Times New Roman" w:hAnsi="Calibri" w:cs="Calibri"/>
          <w:b/>
          <w:color w:val="0055A1"/>
          <w:sz w:val="28"/>
          <w:szCs w:val="28"/>
        </w:rPr>
        <w:t xml:space="preserve"> k </w:t>
      </w:r>
      <w:r w:rsidR="00435E70">
        <w:rPr>
          <w:rFonts w:ascii="Calibri" w:eastAsia="Times New Roman" w:hAnsi="Calibri" w:cs="Calibri"/>
          <w:b/>
          <w:color w:val="0055A1"/>
          <w:sz w:val="28"/>
          <w:szCs w:val="28"/>
        </w:rPr>
        <w:t>15</w:t>
      </w:r>
      <w:r w:rsidR="00664F67" w:rsidRPr="00F83FF7">
        <w:rPr>
          <w:rFonts w:ascii="Calibri" w:eastAsia="Times New Roman" w:hAnsi="Calibri" w:cs="Calibri"/>
          <w:b/>
          <w:color w:val="0055A1"/>
          <w:sz w:val="28"/>
          <w:szCs w:val="28"/>
        </w:rPr>
        <w:t>.0</w:t>
      </w:r>
      <w:r w:rsidR="00495E13">
        <w:rPr>
          <w:rFonts w:ascii="Calibri" w:eastAsia="Times New Roman" w:hAnsi="Calibri" w:cs="Calibri"/>
          <w:b/>
          <w:color w:val="0055A1"/>
          <w:sz w:val="28"/>
          <w:szCs w:val="28"/>
        </w:rPr>
        <w:t>9</w:t>
      </w:r>
      <w:r w:rsidR="001E44DB" w:rsidRPr="00F83FF7">
        <w:rPr>
          <w:rFonts w:ascii="Calibri" w:eastAsia="Times New Roman" w:hAnsi="Calibri" w:cs="Calibri"/>
          <w:b/>
          <w:color w:val="0055A1"/>
          <w:sz w:val="28"/>
          <w:szCs w:val="28"/>
        </w:rPr>
        <w:t>.202</w:t>
      </w:r>
      <w:r w:rsidR="0007173B" w:rsidRPr="00F83FF7">
        <w:rPr>
          <w:rFonts w:ascii="Calibri" w:eastAsia="Times New Roman" w:hAnsi="Calibri" w:cs="Calibri"/>
          <w:b/>
          <w:color w:val="0055A1"/>
          <w:sz w:val="28"/>
          <w:szCs w:val="28"/>
        </w:rPr>
        <w:t>3</w:t>
      </w:r>
      <w:bookmarkEnd w:id="0"/>
    </w:p>
    <w:p w14:paraId="30EBE535" w14:textId="6AF33201" w:rsidR="009736EA" w:rsidRPr="00F83FF7" w:rsidRDefault="009736EA" w:rsidP="00F83FF7">
      <w:pPr>
        <w:pStyle w:val="Odsekzoznamu"/>
        <w:spacing w:line="240" w:lineRule="auto"/>
        <w:ind w:left="284"/>
        <w:jc w:val="both"/>
        <w:rPr>
          <w:rStyle w:val="Intenzvnezvraznenie"/>
          <w:rFonts w:cs="Calibri"/>
          <w:color w:val="auto"/>
        </w:rPr>
      </w:pPr>
    </w:p>
    <w:p w14:paraId="1584CECC" w14:textId="3B3F7F20" w:rsidR="005726AB" w:rsidRPr="00F83FF7" w:rsidRDefault="0005665D" w:rsidP="00F83FF7">
      <w:pPr>
        <w:suppressAutoHyphens w:val="0"/>
        <w:spacing w:before="120" w:after="120" w:line="240" w:lineRule="auto"/>
        <w:jc w:val="both"/>
        <w:rPr>
          <w:rFonts w:eastAsiaTheme="minorHAnsi" w:cs="Calibri"/>
          <w:iCs/>
          <w:lang w:eastAsia="en-US"/>
        </w:rPr>
      </w:pPr>
      <w:r w:rsidRPr="00F83FF7">
        <w:rPr>
          <w:rFonts w:eastAsiaTheme="minorHAnsi" w:cs="Calibri"/>
          <w:iCs/>
          <w:lang w:eastAsia="en-US"/>
        </w:rPr>
        <w:t>V programovom období 2014 – 2020 sa implementujú fondy EÚ prostredníctvom 11 operačných programov, pričom za implementáciu každého operačného programu je zodpovedný riadiaci orgán.</w:t>
      </w:r>
    </w:p>
    <w:p w14:paraId="0DFCCC10" w14:textId="77D59CBF" w:rsidR="00805661" w:rsidRPr="00F83FF7" w:rsidRDefault="00805661" w:rsidP="00F83FF7">
      <w:pPr>
        <w:suppressAutoHyphens w:val="0"/>
        <w:spacing w:before="120" w:after="120" w:line="240" w:lineRule="auto"/>
        <w:jc w:val="both"/>
        <w:rPr>
          <w:rFonts w:eastAsiaTheme="minorHAnsi" w:cs="Calibri"/>
          <w:b/>
          <w:iCs/>
          <w:lang w:eastAsia="en-US"/>
        </w:rPr>
      </w:pPr>
      <w:r w:rsidRPr="00F83FF7">
        <w:rPr>
          <w:rFonts w:eastAsiaTheme="minorHAnsi" w:cs="Calibri"/>
          <w:b/>
          <w:iCs/>
          <w:lang w:eastAsia="en-US"/>
        </w:rPr>
        <w:t>Informácia je spracovaná za 10 operačných programov, teda bez Programu rozvoja vidieka, ktorý je možné čerpať v zmysle legislatívy EÚ až do 31.12.2025.</w:t>
      </w:r>
    </w:p>
    <w:p w14:paraId="789D60F6" w14:textId="3790643A" w:rsidR="0005665D" w:rsidRPr="00F83FF7" w:rsidRDefault="0005665D" w:rsidP="00F83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before="120" w:after="120" w:line="240" w:lineRule="auto"/>
        <w:jc w:val="both"/>
        <w:rPr>
          <w:rFonts w:eastAsiaTheme="minorHAnsi" w:cs="Calibri"/>
          <w:b/>
          <w:iCs/>
          <w:lang w:eastAsia="en-US"/>
        </w:rPr>
      </w:pPr>
      <w:r w:rsidRPr="00F83FF7">
        <w:rPr>
          <w:rFonts w:eastAsiaTheme="minorHAnsi" w:cs="Calibri"/>
          <w:b/>
          <w:iCs/>
          <w:lang w:eastAsia="en-US"/>
        </w:rPr>
        <w:t>Riadiaci orgán</w:t>
      </w:r>
      <w:r w:rsidR="000F7BEF" w:rsidRPr="00F83FF7">
        <w:rPr>
          <w:rFonts w:eastAsiaTheme="minorHAnsi" w:cs="Calibri"/>
          <w:b/>
          <w:iCs/>
          <w:lang w:eastAsia="en-US"/>
        </w:rPr>
        <w:t xml:space="preserve"> (RO)</w:t>
      </w:r>
      <w:r w:rsidRPr="00F83FF7">
        <w:rPr>
          <w:rFonts w:eastAsiaTheme="minorHAnsi" w:cs="Calibri"/>
          <w:b/>
          <w:iCs/>
          <w:lang w:eastAsia="en-US"/>
        </w:rPr>
        <w:t xml:space="preserve"> je orgán štátnej správy alebo orgán územnej samosprávy určený vládou SR </w:t>
      </w:r>
      <w:r w:rsidRPr="00F83FF7">
        <w:rPr>
          <w:rFonts w:eastAsiaTheme="minorHAnsi" w:cs="Calibri"/>
          <w:b/>
          <w:iCs/>
          <w:lang w:eastAsia="en-US"/>
        </w:rPr>
        <w:br/>
        <w:t>na re</w:t>
      </w:r>
      <w:r w:rsidR="0068306B" w:rsidRPr="00F83FF7">
        <w:rPr>
          <w:rFonts w:eastAsiaTheme="minorHAnsi" w:cs="Calibri"/>
          <w:b/>
          <w:iCs/>
          <w:lang w:eastAsia="en-US"/>
        </w:rPr>
        <w:t>alizáciu operačného programu. R</w:t>
      </w:r>
      <w:r w:rsidR="000F7BEF" w:rsidRPr="00F83FF7">
        <w:rPr>
          <w:rFonts w:eastAsiaTheme="minorHAnsi" w:cs="Calibri"/>
          <w:b/>
          <w:iCs/>
          <w:lang w:eastAsia="en-US"/>
        </w:rPr>
        <w:t>O</w:t>
      </w:r>
      <w:r w:rsidR="0068306B" w:rsidRPr="00F83FF7">
        <w:rPr>
          <w:rFonts w:eastAsiaTheme="minorHAnsi" w:cs="Calibri"/>
          <w:b/>
          <w:iCs/>
          <w:lang w:eastAsia="en-US"/>
        </w:rPr>
        <w:t xml:space="preserve"> </w:t>
      </w:r>
      <w:r w:rsidRPr="00F83FF7">
        <w:rPr>
          <w:rFonts w:eastAsiaTheme="minorHAnsi" w:cs="Calibri"/>
          <w:b/>
          <w:iCs/>
          <w:lang w:eastAsia="en-US"/>
        </w:rPr>
        <w:t>je v zmysle nariadeni</w:t>
      </w:r>
      <w:r w:rsidR="0068306B" w:rsidRPr="00F83FF7">
        <w:rPr>
          <w:rFonts w:eastAsiaTheme="minorHAnsi" w:cs="Calibri"/>
          <w:b/>
          <w:iCs/>
          <w:lang w:eastAsia="en-US"/>
        </w:rPr>
        <w:t xml:space="preserve">a Európskeho parlamentu a Rady </w:t>
      </w:r>
      <w:r w:rsidRPr="00F83FF7">
        <w:rPr>
          <w:rFonts w:eastAsiaTheme="minorHAnsi" w:cs="Calibri"/>
          <w:b/>
          <w:iCs/>
          <w:lang w:eastAsia="en-US"/>
        </w:rPr>
        <w:t>č. 1303/2013 plne zodpovedný za efektívne riadenie a implementáciu daného operačného programu v súlade so zásadou správneho finančného riadenia.</w:t>
      </w:r>
    </w:p>
    <w:p w14:paraId="4B63B67D" w14:textId="2878227C" w:rsidR="00A66D9B" w:rsidRPr="00F83FF7" w:rsidRDefault="00A66D9B" w:rsidP="00F83FF7">
      <w:pPr>
        <w:pStyle w:val="Bezriadkovania"/>
        <w:jc w:val="both"/>
        <w:rPr>
          <w:rFonts w:ascii="Calibri" w:hAnsi="Calibri" w:cs="Calibri"/>
        </w:rPr>
      </w:pPr>
      <w:r w:rsidRPr="00F83FF7">
        <w:rPr>
          <w:rFonts w:ascii="Calibri" w:hAnsi="Calibri" w:cs="Calibri"/>
          <w:b/>
        </w:rPr>
        <w:t xml:space="preserve">Rok 2023 je pre </w:t>
      </w:r>
      <w:r w:rsidR="000F7BEF" w:rsidRPr="00F83FF7">
        <w:rPr>
          <w:rFonts w:ascii="Calibri" w:hAnsi="Calibri" w:cs="Calibri"/>
          <w:b/>
        </w:rPr>
        <w:t xml:space="preserve">RO </w:t>
      </w:r>
      <w:r w:rsidRPr="00F83FF7">
        <w:rPr>
          <w:rFonts w:ascii="Calibri" w:hAnsi="Calibri" w:cs="Calibri"/>
          <w:b/>
        </w:rPr>
        <w:t>kľúčový na zabezpečenie riadneho ukončovania programov</w:t>
      </w:r>
      <w:r w:rsidRPr="00F83FF7">
        <w:rPr>
          <w:rFonts w:ascii="Calibri" w:hAnsi="Calibri" w:cs="Calibri"/>
        </w:rPr>
        <w:t xml:space="preserve">. RO v tejto fáze implementácie finalizujú prípravy posledných žiadostí o zmenu programu, zabezpečujú zvýšený počet administratívnych kontrol žiadostí o platbu, ukončovanie projektov, prípravu fázovania niektorých projektov, </w:t>
      </w:r>
      <w:r w:rsidR="00C36CAF" w:rsidRPr="00F83FF7">
        <w:rPr>
          <w:rFonts w:ascii="Calibri" w:hAnsi="Calibri" w:cs="Calibri"/>
        </w:rPr>
        <w:t xml:space="preserve">riešenie prebiehajúcich skúmaní, </w:t>
      </w:r>
      <w:r w:rsidRPr="00F83FF7">
        <w:rPr>
          <w:rFonts w:ascii="Calibri" w:hAnsi="Calibri" w:cs="Calibri"/>
        </w:rPr>
        <w:t xml:space="preserve">vysporiadanie nezrovnalostí a zabezpečujú všetky potrebné postupy pre úspešné ukončovanie programov. </w:t>
      </w:r>
    </w:p>
    <w:p w14:paraId="699A890D" w14:textId="614FD8E0" w:rsidR="00D56A51" w:rsidRPr="00F83FF7" w:rsidRDefault="003F1EA0" w:rsidP="00F83FF7">
      <w:pPr>
        <w:spacing w:before="120" w:line="240" w:lineRule="auto"/>
        <w:jc w:val="both"/>
        <w:rPr>
          <w:rFonts w:cs="Calibri"/>
          <w:b/>
          <w:bCs/>
        </w:rPr>
      </w:pPr>
      <w:r w:rsidRPr="00F83FF7">
        <w:rPr>
          <w:rFonts w:cs="Calibri"/>
          <w:b/>
          <w:bCs/>
        </w:rPr>
        <w:t xml:space="preserve">V nadväznosti na stav </w:t>
      </w:r>
      <w:proofErr w:type="spellStart"/>
      <w:r w:rsidRPr="00F83FF7">
        <w:rPr>
          <w:rFonts w:cs="Calibri"/>
          <w:b/>
          <w:bCs/>
        </w:rPr>
        <w:t>zazmluvnenia</w:t>
      </w:r>
      <w:proofErr w:type="spellEnd"/>
      <w:r w:rsidRPr="00F83FF7">
        <w:rPr>
          <w:rFonts w:cs="Calibri"/>
          <w:b/>
          <w:bCs/>
        </w:rPr>
        <w:t xml:space="preserve"> alokácie EŠIF</w:t>
      </w:r>
      <w:r w:rsidR="0068306B" w:rsidRPr="00F83FF7">
        <w:rPr>
          <w:rFonts w:cs="Calibri"/>
          <w:b/>
          <w:bCs/>
        </w:rPr>
        <w:t xml:space="preserve">, ktorý </w:t>
      </w:r>
      <w:r w:rsidR="00711061" w:rsidRPr="00F83FF7">
        <w:rPr>
          <w:rFonts w:cs="Calibri"/>
          <w:b/>
          <w:bCs/>
        </w:rPr>
        <w:t>je na úrovni 10</w:t>
      </w:r>
      <w:r w:rsidR="0077686F">
        <w:rPr>
          <w:rFonts w:cs="Calibri"/>
          <w:b/>
          <w:bCs/>
        </w:rPr>
        <w:t>5</w:t>
      </w:r>
      <w:r w:rsidR="00711061" w:rsidRPr="00F83FF7">
        <w:rPr>
          <w:rFonts w:cs="Calibri"/>
          <w:b/>
          <w:bCs/>
        </w:rPr>
        <w:t>,</w:t>
      </w:r>
      <w:r w:rsidR="0077686F">
        <w:rPr>
          <w:rFonts w:cs="Calibri"/>
          <w:b/>
          <w:bCs/>
        </w:rPr>
        <w:t>08</w:t>
      </w:r>
      <w:r w:rsidR="00013712" w:rsidRPr="00F83FF7">
        <w:rPr>
          <w:rFonts w:cs="Calibri"/>
          <w:b/>
          <w:bCs/>
        </w:rPr>
        <w:t xml:space="preserve"> %,</w:t>
      </w:r>
      <w:r w:rsidRPr="00F83FF7">
        <w:rPr>
          <w:rFonts w:cs="Calibri"/>
          <w:bCs/>
        </w:rPr>
        <w:t xml:space="preserve"> je zároveň kľúčové, aby všetci prijímatelia eurofondov svoje projekty reálne dokončili </w:t>
      </w:r>
      <w:r w:rsidRPr="00F83FF7">
        <w:rPr>
          <w:rFonts w:cs="Calibri"/>
          <w:bCs/>
          <w:color w:val="000000" w:themeColor="text1"/>
          <w:lang w:eastAsia="sk-SK"/>
        </w:rPr>
        <w:t>a zaplatili posledné faktúry dodávateľom</w:t>
      </w:r>
      <w:r w:rsidRPr="00F83FF7">
        <w:rPr>
          <w:rFonts w:cs="Calibri"/>
          <w:bCs/>
        </w:rPr>
        <w:t xml:space="preserve"> najneskôr do</w:t>
      </w:r>
      <w:r w:rsidR="002C14E4" w:rsidRPr="00F83FF7">
        <w:rPr>
          <w:rFonts w:cs="Calibri"/>
          <w:bCs/>
        </w:rPr>
        <w:t xml:space="preserve"> konca</w:t>
      </w:r>
      <w:r w:rsidRPr="00F83FF7">
        <w:rPr>
          <w:rFonts w:cs="Calibri"/>
          <w:bCs/>
        </w:rPr>
        <w:t xml:space="preserve"> decembra 2023. </w:t>
      </w:r>
      <w:r w:rsidRPr="00F83FF7">
        <w:rPr>
          <w:rFonts w:cs="Calibri"/>
          <w:b/>
          <w:bCs/>
        </w:rPr>
        <w:t xml:space="preserve">Efektívne </w:t>
      </w:r>
      <w:r w:rsidR="00383A45">
        <w:rPr>
          <w:rFonts w:cs="Calibri"/>
          <w:b/>
          <w:bCs/>
        </w:rPr>
        <w:t>do</w:t>
      </w:r>
      <w:r w:rsidRPr="00F83FF7">
        <w:rPr>
          <w:rFonts w:cs="Calibri"/>
          <w:b/>
          <w:bCs/>
        </w:rPr>
        <w:t>čerpanie eurofondov do veľkej miery závisí práve od prijímateľov, pretože je v ich réžii, aby svoje projekty úspešne dokončili a peniaze z eurofondov tak neprepadli.</w:t>
      </w:r>
      <w:r w:rsidR="00F83FF7" w:rsidRPr="00F83FF7">
        <w:rPr>
          <w:rFonts w:cs="Calibri"/>
          <w:b/>
          <w:bCs/>
        </w:rPr>
        <w:t xml:space="preserve"> Všetky úhrady výdavkov v rámci projektov v súlade s európskou legislatívou sú prijímatelia povinní vykonať do 31. decembra 2023.</w:t>
      </w:r>
    </w:p>
    <w:p w14:paraId="7155B86B" w14:textId="77777777" w:rsidR="00644ED4" w:rsidRPr="00F83FF7" w:rsidRDefault="00644ED4" w:rsidP="00F83FF7">
      <w:pPr>
        <w:suppressAutoHyphens w:val="0"/>
        <w:spacing w:before="120" w:line="240" w:lineRule="auto"/>
        <w:jc w:val="both"/>
        <w:rPr>
          <w:rStyle w:val="Zstupntext"/>
          <w:rFonts w:ascii="Calibri" w:hAnsi="Calibri" w:cs="Calibri"/>
          <w:color w:val="auto"/>
        </w:rPr>
      </w:pPr>
      <w:r w:rsidRPr="00F83FF7">
        <w:rPr>
          <w:rFonts w:eastAsiaTheme="minorHAnsi" w:cs="Calibri"/>
          <w:b/>
          <w:lang w:eastAsia="en-US"/>
        </w:rPr>
        <w:t>Uhrádzanie žiadosti o platbu prijímateľom, a teda zvyšovanie čerpania finančných prostriedkov bude reálne prebiehať až do marca 2024 z dôvodu financovania na národnej úrovni a zaslania posledných súhrnných žiadostí o platbu z riadiacich orgánov na certifikačný orgán MF SR</w:t>
      </w:r>
      <w:r w:rsidRPr="00F83FF7">
        <w:rPr>
          <w:rStyle w:val="Zstupntext"/>
          <w:rFonts w:ascii="Calibri" w:hAnsi="Calibri" w:cs="Calibri"/>
          <w:color w:val="auto"/>
        </w:rPr>
        <w:t>.</w:t>
      </w:r>
    </w:p>
    <w:p w14:paraId="2E2D6BD2" w14:textId="54B1D5A4" w:rsidR="004F4A14" w:rsidRPr="00F83FF7" w:rsidRDefault="005726AB" w:rsidP="00F83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before="80" w:after="80" w:line="240" w:lineRule="auto"/>
        <w:jc w:val="both"/>
        <w:rPr>
          <w:rFonts w:cs="Calibri"/>
          <w:b/>
          <w:bCs/>
          <w:color w:val="C00000"/>
        </w:rPr>
      </w:pPr>
      <w:r w:rsidRPr="00F83FF7">
        <w:rPr>
          <w:rFonts w:cs="Calibri"/>
          <w:b/>
          <w:bCs/>
          <w:color w:val="C00000"/>
        </w:rPr>
        <w:t xml:space="preserve">Z celkovej alokácie 14,50 mld. EUR </w:t>
      </w:r>
      <w:r w:rsidR="002E438E" w:rsidRPr="00F83FF7">
        <w:rPr>
          <w:rFonts w:cs="Calibri"/>
          <w:b/>
          <w:bCs/>
          <w:color w:val="C00000"/>
        </w:rPr>
        <w:t>je k </w:t>
      </w:r>
      <w:r w:rsidR="00435E70">
        <w:rPr>
          <w:rFonts w:cs="Calibri"/>
          <w:b/>
          <w:bCs/>
          <w:color w:val="C00000"/>
        </w:rPr>
        <w:t>15</w:t>
      </w:r>
      <w:r w:rsidR="002E438E" w:rsidRPr="00F83FF7">
        <w:rPr>
          <w:rFonts w:cs="Calibri"/>
          <w:b/>
          <w:bCs/>
          <w:color w:val="C00000"/>
        </w:rPr>
        <w:t>.0</w:t>
      </w:r>
      <w:r w:rsidR="00495E13">
        <w:rPr>
          <w:rFonts w:cs="Calibri"/>
          <w:b/>
          <w:bCs/>
          <w:color w:val="C00000"/>
        </w:rPr>
        <w:t>9</w:t>
      </w:r>
      <w:r w:rsidR="002E438E" w:rsidRPr="00F83FF7">
        <w:rPr>
          <w:rFonts w:cs="Calibri"/>
          <w:b/>
          <w:bCs/>
          <w:color w:val="C00000"/>
        </w:rPr>
        <w:t>.2023 vyčerpaných 1</w:t>
      </w:r>
      <w:r w:rsidR="00762B17" w:rsidRPr="00F83FF7">
        <w:rPr>
          <w:rFonts w:cs="Calibri"/>
          <w:b/>
          <w:bCs/>
          <w:color w:val="C00000"/>
        </w:rPr>
        <w:t>1,</w:t>
      </w:r>
      <w:r w:rsidR="00F36602">
        <w:rPr>
          <w:rFonts w:cs="Calibri"/>
          <w:b/>
          <w:bCs/>
          <w:color w:val="C00000"/>
        </w:rPr>
        <w:t>31</w:t>
      </w:r>
      <w:r w:rsidR="002E438E" w:rsidRPr="00F83FF7">
        <w:rPr>
          <w:rFonts w:cs="Calibri"/>
          <w:b/>
          <w:bCs/>
          <w:color w:val="C00000"/>
        </w:rPr>
        <w:t xml:space="preserve"> mld. EUR a zostáva vyčerpať ešte </w:t>
      </w:r>
      <w:r w:rsidR="008E2D3C" w:rsidRPr="00F83FF7">
        <w:rPr>
          <w:rFonts w:cs="Calibri"/>
          <w:b/>
          <w:bCs/>
          <w:color w:val="C00000"/>
        </w:rPr>
        <w:t>3,</w:t>
      </w:r>
      <w:r w:rsidR="00F36602">
        <w:rPr>
          <w:rFonts w:cs="Calibri"/>
          <w:b/>
          <w:bCs/>
          <w:color w:val="C00000"/>
        </w:rPr>
        <w:t>19</w:t>
      </w:r>
      <w:r w:rsidR="002E438E" w:rsidRPr="00F83FF7">
        <w:rPr>
          <w:rFonts w:cs="Calibri"/>
          <w:b/>
          <w:bCs/>
          <w:color w:val="C00000"/>
        </w:rPr>
        <w:t xml:space="preserve"> mld. EUR</w:t>
      </w:r>
      <w:r w:rsidR="00310704" w:rsidRPr="00F83FF7">
        <w:rPr>
          <w:rFonts w:cs="Calibri"/>
          <w:b/>
          <w:bCs/>
          <w:color w:val="C00000"/>
        </w:rPr>
        <w:t xml:space="preserve"> (</w:t>
      </w:r>
      <w:r w:rsidR="003C4076" w:rsidRPr="00F83FF7">
        <w:rPr>
          <w:rFonts w:cs="Calibri"/>
          <w:b/>
          <w:bCs/>
          <w:color w:val="C00000"/>
        </w:rPr>
        <w:t>EÚ zdroj</w:t>
      </w:r>
      <w:r w:rsidR="00310704" w:rsidRPr="00F83FF7">
        <w:rPr>
          <w:rFonts w:cs="Calibri"/>
          <w:b/>
          <w:bCs/>
          <w:color w:val="C00000"/>
        </w:rPr>
        <w:t>)</w:t>
      </w:r>
      <w:r w:rsidR="004F4A14" w:rsidRPr="00F83FF7">
        <w:rPr>
          <w:rFonts w:cs="Calibri"/>
          <w:b/>
          <w:bCs/>
          <w:color w:val="C00000"/>
        </w:rPr>
        <w:t>, z čoho:</w:t>
      </w:r>
    </w:p>
    <w:p w14:paraId="6E328120" w14:textId="455DD7EF" w:rsidR="004F4A14" w:rsidRPr="00F83FF7" w:rsidRDefault="004F4A14" w:rsidP="00F83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both"/>
        <w:rPr>
          <w:rFonts w:cs="Calibri"/>
          <w:b/>
          <w:bCs/>
          <w:color w:val="C00000"/>
        </w:rPr>
      </w:pPr>
      <w:r w:rsidRPr="00F83FF7">
        <w:rPr>
          <w:rFonts w:cs="Calibri"/>
          <w:b/>
          <w:bCs/>
          <w:color w:val="C00000"/>
        </w:rPr>
        <w:t>- 1,</w:t>
      </w:r>
      <w:r w:rsidR="00F36602">
        <w:rPr>
          <w:rFonts w:cs="Calibri"/>
          <w:b/>
          <w:bCs/>
          <w:color w:val="C00000"/>
        </w:rPr>
        <w:t>10</w:t>
      </w:r>
      <w:r w:rsidRPr="00F83FF7">
        <w:rPr>
          <w:rFonts w:cs="Calibri"/>
          <w:b/>
          <w:bCs/>
          <w:color w:val="C00000"/>
        </w:rPr>
        <w:t xml:space="preserve"> mld</w:t>
      </w:r>
      <w:r w:rsidR="0051534E" w:rsidRPr="00F83FF7">
        <w:rPr>
          <w:rFonts w:cs="Calibri"/>
          <w:b/>
          <w:bCs/>
          <w:color w:val="C00000"/>
        </w:rPr>
        <w:t>.</w:t>
      </w:r>
      <w:r w:rsidRPr="00F83FF7">
        <w:rPr>
          <w:rFonts w:cs="Calibri"/>
          <w:b/>
          <w:bCs/>
          <w:color w:val="C00000"/>
        </w:rPr>
        <w:t xml:space="preserve"> EUR</w:t>
      </w:r>
      <w:r w:rsidR="0051534E" w:rsidRPr="00F83FF7">
        <w:rPr>
          <w:rFonts w:cs="Calibri"/>
          <w:b/>
          <w:bCs/>
          <w:color w:val="C00000"/>
        </w:rPr>
        <w:t xml:space="preserve"> pôjde na riešenie </w:t>
      </w:r>
      <w:proofErr w:type="spellStart"/>
      <w:r w:rsidR="0051534E" w:rsidRPr="00F83FF7">
        <w:rPr>
          <w:rFonts w:cs="Calibri"/>
          <w:b/>
          <w:bCs/>
          <w:color w:val="C00000"/>
        </w:rPr>
        <w:t>energokrízy</w:t>
      </w:r>
      <w:proofErr w:type="spellEnd"/>
      <w:r w:rsidR="0051534E" w:rsidRPr="00F83FF7">
        <w:rPr>
          <w:rFonts w:cs="Calibri"/>
          <w:b/>
          <w:bCs/>
          <w:color w:val="C00000"/>
        </w:rPr>
        <w:t>;</w:t>
      </w:r>
    </w:p>
    <w:p w14:paraId="4AFCE6E9" w14:textId="5BA42600" w:rsidR="004F4A14" w:rsidRPr="00F83FF7" w:rsidRDefault="004F4A14" w:rsidP="00F83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both"/>
        <w:rPr>
          <w:rFonts w:cs="Calibri"/>
          <w:b/>
          <w:bCs/>
          <w:color w:val="C00000"/>
        </w:rPr>
      </w:pPr>
      <w:r w:rsidRPr="00F83FF7">
        <w:rPr>
          <w:rFonts w:cs="Calibri"/>
          <w:b/>
          <w:bCs/>
          <w:color w:val="C00000"/>
        </w:rPr>
        <w:t xml:space="preserve">- </w:t>
      </w:r>
      <w:r w:rsidR="00F36602">
        <w:rPr>
          <w:rFonts w:cs="Calibri"/>
          <w:b/>
          <w:bCs/>
          <w:color w:val="C00000"/>
        </w:rPr>
        <w:t>79,54</w:t>
      </w:r>
      <w:r w:rsidR="0026489A" w:rsidRPr="00F83FF7">
        <w:rPr>
          <w:rFonts w:cs="Calibri"/>
          <w:b/>
          <w:bCs/>
          <w:color w:val="C00000"/>
        </w:rPr>
        <w:t xml:space="preserve"> </w:t>
      </w:r>
      <w:r w:rsidRPr="00F83FF7">
        <w:rPr>
          <w:rFonts w:cs="Calibri"/>
          <w:b/>
          <w:bCs/>
          <w:color w:val="C00000"/>
        </w:rPr>
        <w:t>mil. EUR na podporu UA utečencov (</w:t>
      </w:r>
      <w:r w:rsidR="0026489A" w:rsidRPr="00F83FF7">
        <w:rPr>
          <w:rFonts w:cs="Calibri"/>
          <w:b/>
          <w:bCs/>
          <w:color w:val="C00000"/>
        </w:rPr>
        <w:t>2</w:t>
      </w:r>
      <w:r w:rsidR="00F36602">
        <w:rPr>
          <w:rFonts w:cs="Calibri"/>
          <w:b/>
          <w:bCs/>
          <w:color w:val="C00000"/>
        </w:rPr>
        <w:t>35,71</w:t>
      </w:r>
      <w:r w:rsidRPr="00F83FF7">
        <w:rPr>
          <w:rFonts w:cs="Calibri"/>
          <w:b/>
          <w:bCs/>
          <w:color w:val="C00000"/>
        </w:rPr>
        <w:t xml:space="preserve"> mil.</w:t>
      </w:r>
      <w:r w:rsidR="0051534E" w:rsidRPr="00F83FF7">
        <w:rPr>
          <w:rFonts w:cs="Calibri"/>
          <w:b/>
          <w:bCs/>
          <w:color w:val="C00000"/>
        </w:rPr>
        <w:t xml:space="preserve"> EUR už bolo vyplatených);</w:t>
      </w:r>
    </w:p>
    <w:p w14:paraId="0C277FAE" w14:textId="4352A571" w:rsidR="005726AB" w:rsidRPr="00F83FF7" w:rsidRDefault="004F4A14" w:rsidP="00F83F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line="240" w:lineRule="auto"/>
        <w:jc w:val="both"/>
        <w:rPr>
          <w:rFonts w:cs="Calibri"/>
          <w:b/>
          <w:bCs/>
          <w:color w:val="C00000"/>
        </w:rPr>
      </w:pPr>
      <w:r w:rsidRPr="00F83FF7">
        <w:rPr>
          <w:rFonts w:cs="Calibri"/>
          <w:b/>
          <w:bCs/>
          <w:color w:val="C00000"/>
        </w:rPr>
        <w:t>- 2,</w:t>
      </w:r>
      <w:r w:rsidR="00766E5F">
        <w:rPr>
          <w:rFonts w:cs="Calibri"/>
          <w:b/>
          <w:bCs/>
          <w:color w:val="C00000"/>
        </w:rPr>
        <w:t>01</w:t>
      </w:r>
      <w:r w:rsidRPr="00F83FF7">
        <w:rPr>
          <w:rFonts w:cs="Calibri"/>
          <w:b/>
          <w:bCs/>
          <w:color w:val="C00000"/>
        </w:rPr>
        <w:t xml:space="preserve"> mld. EUR na realizáciu </w:t>
      </w:r>
      <w:proofErr w:type="spellStart"/>
      <w:r w:rsidRPr="00F83FF7">
        <w:rPr>
          <w:rFonts w:cs="Calibri"/>
          <w:b/>
          <w:bCs/>
          <w:color w:val="C00000"/>
        </w:rPr>
        <w:t>zazmluvnených</w:t>
      </w:r>
      <w:proofErr w:type="spellEnd"/>
      <w:r w:rsidRPr="00F83FF7">
        <w:rPr>
          <w:rFonts w:cs="Calibri"/>
          <w:b/>
          <w:bCs/>
          <w:color w:val="C00000"/>
        </w:rPr>
        <w:t xml:space="preserve"> projektov.</w:t>
      </w:r>
    </w:p>
    <w:p w14:paraId="2C8BF8F6" w14:textId="5B3FD32E" w:rsidR="005E627C" w:rsidRPr="00F83FF7" w:rsidRDefault="005E627C" w:rsidP="00F83FF7">
      <w:pPr>
        <w:suppressAutoHyphens w:val="0"/>
        <w:spacing w:before="120" w:line="240" w:lineRule="auto"/>
        <w:jc w:val="both"/>
        <w:rPr>
          <w:rFonts w:cs="Calibri"/>
          <w:b/>
          <w:bCs/>
          <w:color w:val="C00000"/>
          <w:u w:val="single"/>
        </w:rPr>
      </w:pPr>
      <w:r w:rsidRPr="00F83FF7">
        <w:rPr>
          <w:rFonts w:cs="Calibri"/>
          <w:b/>
          <w:bCs/>
          <w:color w:val="C00000"/>
          <w:u w:val="single"/>
        </w:rPr>
        <w:t xml:space="preserve">POKROK V IMPLEMENTÁCII OD </w:t>
      </w:r>
      <w:r w:rsidR="0026489A" w:rsidRPr="00F83FF7">
        <w:rPr>
          <w:rFonts w:cs="Calibri"/>
          <w:b/>
          <w:bCs/>
          <w:color w:val="C00000"/>
          <w:u w:val="single"/>
        </w:rPr>
        <w:t>15</w:t>
      </w:r>
      <w:r w:rsidRPr="00F83FF7">
        <w:rPr>
          <w:rFonts w:cs="Calibri"/>
          <w:b/>
          <w:bCs/>
          <w:color w:val="C00000"/>
          <w:u w:val="single"/>
        </w:rPr>
        <w:t>.05.2023</w:t>
      </w:r>
      <w:r w:rsidR="00DB6AD0" w:rsidRPr="00F83FF7">
        <w:rPr>
          <w:rFonts w:cs="Calibri"/>
          <w:b/>
          <w:bCs/>
          <w:color w:val="C00000"/>
          <w:u w:val="single"/>
        </w:rPr>
        <w:t xml:space="preserve"> do </w:t>
      </w:r>
      <w:r w:rsidR="00435E70">
        <w:rPr>
          <w:rFonts w:cs="Calibri"/>
          <w:b/>
          <w:bCs/>
          <w:color w:val="C00000"/>
          <w:u w:val="single"/>
        </w:rPr>
        <w:t>15</w:t>
      </w:r>
      <w:r w:rsidR="00DB6AD0" w:rsidRPr="00F83FF7">
        <w:rPr>
          <w:rFonts w:cs="Calibri"/>
          <w:b/>
          <w:bCs/>
          <w:color w:val="C00000"/>
          <w:u w:val="single"/>
        </w:rPr>
        <w:t>.0</w:t>
      </w:r>
      <w:r w:rsidR="00495E13">
        <w:rPr>
          <w:rFonts w:cs="Calibri"/>
          <w:b/>
          <w:bCs/>
          <w:color w:val="C00000"/>
          <w:u w:val="single"/>
        </w:rPr>
        <w:t>9</w:t>
      </w:r>
      <w:r w:rsidR="00DB6AD0" w:rsidRPr="00F83FF7">
        <w:rPr>
          <w:rFonts w:cs="Calibri"/>
          <w:b/>
          <w:bCs/>
          <w:color w:val="C00000"/>
          <w:u w:val="single"/>
        </w:rPr>
        <w:t>.2023:</w:t>
      </w:r>
    </w:p>
    <w:p w14:paraId="518E4A50" w14:textId="778C783E" w:rsidR="00DB6AD0" w:rsidRPr="00F83FF7" w:rsidRDefault="00DB6AD0" w:rsidP="006874FD">
      <w:pPr>
        <w:pStyle w:val="Odsekzoznamu"/>
        <w:numPr>
          <w:ilvl w:val="0"/>
          <w:numId w:val="35"/>
        </w:numPr>
        <w:spacing w:before="80" w:after="80" w:line="240" w:lineRule="auto"/>
        <w:ind w:left="714" w:hanging="357"/>
        <w:contextualSpacing w:val="0"/>
        <w:jc w:val="both"/>
        <w:rPr>
          <w:rFonts w:cs="Calibri"/>
          <w:b/>
          <w:bCs/>
        </w:rPr>
      </w:pPr>
      <w:r w:rsidRPr="00F83FF7">
        <w:rPr>
          <w:rFonts w:cs="Calibri"/>
          <w:b/>
        </w:rPr>
        <w:t>v roku 2023 bolo k </w:t>
      </w:r>
      <w:r w:rsidR="00435E70">
        <w:rPr>
          <w:rFonts w:cs="Calibri"/>
          <w:b/>
        </w:rPr>
        <w:t>15</w:t>
      </w:r>
      <w:r w:rsidRPr="00F83FF7">
        <w:rPr>
          <w:rFonts w:cs="Calibri"/>
          <w:b/>
        </w:rPr>
        <w:t>.0</w:t>
      </w:r>
      <w:r w:rsidR="00495E13">
        <w:rPr>
          <w:rFonts w:cs="Calibri"/>
          <w:b/>
        </w:rPr>
        <w:t>9</w:t>
      </w:r>
      <w:r w:rsidRPr="00F83FF7">
        <w:rPr>
          <w:rFonts w:cs="Calibri"/>
          <w:b/>
        </w:rPr>
        <w:t xml:space="preserve">.2023 vyčerpaných </w:t>
      </w:r>
      <w:r w:rsidRPr="00F83FF7">
        <w:rPr>
          <w:rFonts w:cs="Calibri"/>
          <w:bCs/>
        </w:rPr>
        <w:t>spolu 1,</w:t>
      </w:r>
      <w:r w:rsidR="00766E5F">
        <w:rPr>
          <w:rFonts w:cs="Calibri"/>
          <w:bCs/>
        </w:rPr>
        <w:t>71</w:t>
      </w:r>
      <w:r w:rsidRPr="00F83FF7">
        <w:rPr>
          <w:rFonts w:cs="Calibri"/>
          <w:bCs/>
        </w:rPr>
        <w:t xml:space="preserve"> mld. EUR, z toho </w:t>
      </w:r>
      <w:r w:rsidR="00E9069B" w:rsidRPr="00F83FF7">
        <w:rPr>
          <w:rFonts w:cs="Calibri"/>
          <w:b/>
          <w:bCs/>
        </w:rPr>
        <w:t>6</w:t>
      </w:r>
      <w:r w:rsidR="00766E5F">
        <w:rPr>
          <w:rFonts w:cs="Calibri"/>
          <w:b/>
          <w:bCs/>
        </w:rPr>
        <w:t>8</w:t>
      </w:r>
      <w:r w:rsidR="0058682B" w:rsidRPr="00F83FF7">
        <w:rPr>
          <w:rFonts w:cs="Calibri"/>
          <w:b/>
          <w:bCs/>
        </w:rPr>
        <w:t xml:space="preserve"> </w:t>
      </w:r>
      <w:r w:rsidRPr="00F83FF7">
        <w:rPr>
          <w:rFonts w:cs="Calibri"/>
          <w:b/>
          <w:bCs/>
        </w:rPr>
        <w:t>% t.</w:t>
      </w:r>
      <w:r w:rsidR="00F83FF7">
        <w:rPr>
          <w:rFonts w:cs="Calibri"/>
          <w:b/>
          <w:bCs/>
        </w:rPr>
        <w:t xml:space="preserve"> </w:t>
      </w:r>
      <w:r w:rsidRPr="00F83FF7">
        <w:rPr>
          <w:rFonts w:cs="Calibri"/>
          <w:b/>
          <w:bCs/>
        </w:rPr>
        <w:t xml:space="preserve">j. </w:t>
      </w:r>
      <w:r w:rsidR="00E9069B" w:rsidRPr="00F83FF7">
        <w:rPr>
          <w:rFonts w:cs="Calibri"/>
          <w:b/>
          <w:bCs/>
        </w:rPr>
        <w:t>1,</w:t>
      </w:r>
      <w:r w:rsidR="00766E5F">
        <w:rPr>
          <w:rFonts w:cs="Calibri"/>
          <w:b/>
          <w:bCs/>
        </w:rPr>
        <w:t>16</w:t>
      </w:r>
      <w:r w:rsidR="00E9069B" w:rsidRPr="00F83FF7">
        <w:rPr>
          <w:rFonts w:cs="Calibri"/>
          <w:b/>
          <w:bCs/>
        </w:rPr>
        <w:t xml:space="preserve"> mld.</w:t>
      </w:r>
      <w:r w:rsidRPr="00F83FF7">
        <w:rPr>
          <w:rFonts w:cs="Calibri"/>
          <w:b/>
          <w:bCs/>
        </w:rPr>
        <w:t xml:space="preserve"> EUR od</w:t>
      </w:r>
      <w:r w:rsidR="00E9069B" w:rsidRPr="00F83FF7">
        <w:rPr>
          <w:rFonts w:cs="Calibri"/>
          <w:b/>
          <w:bCs/>
        </w:rPr>
        <w:t xml:space="preserve"> 15.</w:t>
      </w:r>
      <w:r w:rsidR="006874FD">
        <w:rPr>
          <w:rFonts w:cs="Calibri"/>
          <w:b/>
          <w:bCs/>
        </w:rPr>
        <w:t>0</w:t>
      </w:r>
      <w:r w:rsidR="00E9069B" w:rsidRPr="00F83FF7">
        <w:rPr>
          <w:rFonts w:cs="Calibri"/>
          <w:b/>
          <w:bCs/>
        </w:rPr>
        <w:t>5.</w:t>
      </w:r>
      <w:ins w:id="1" w:author="Janíková, Michaela" w:date="2023-09-25T13:38:00Z">
        <w:r w:rsidR="00BB4003">
          <w:rPr>
            <w:rFonts w:cs="Calibri"/>
            <w:b/>
            <w:bCs/>
          </w:rPr>
          <w:t>2023</w:t>
        </w:r>
      </w:ins>
      <w:r w:rsidRPr="00F83FF7">
        <w:rPr>
          <w:rFonts w:cs="Calibri"/>
          <w:b/>
          <w:bCs/>
        </w:rPr>
        <w:t xml:space="preserve"> </w:t>
      </w:r>
      <w:r w:rsidR="00644ED4" w:rsidRPr="00F83FF7">
        <w:rPr>
          <w:rFonts w:cs="Calibri"/>
          <w:b/>
          <w:bCs/>
        </w:rPr>
        <w:t xml:space="preserve">do </w:t>
      </w:r>
      <w:r w:rsidR="00435E70">
        <w:rPr>
          <w:rFonts w:cs="Calibri"/>
          <w:b/>
          <w:bCs/>
        </w:rPr>
        <w:t>15</w:t>
      </w:r>
      <w:r w:rsidR="00644ED4" w:rsidRPr="00F83FF7">
        <w:rPr>
          <w:rFonts w:cs="Calibri"/>
          <w:b/>
          <w:bCs/>
        </w:rPr>
        <w:t>.0</w:t>
      </w:r>
      <w:r w:rsidR="00495E13">
        <w:rPr>
          <w:rFonts w:cs="Calibri"/>
          <w:b/>
          <w:bCs/>
        </w:rPr>
        <w:t>9</w:t>
      </w:r>
      <w:r w:rsidR="00D74944" w:rsidRPr="00F83FF7">
        <w:rPr>
          <w:rFonts w:cs="Calibri"/>
          <w:b/>
          <w:bCs/>
        </w:rPr>
        <w:t>.</w:t>
      </w:r>
      <w:r w:rsidR="00E9069B" w:rsidRPr="00F83FF7">
        <w:rPr>
          <w:rFonts w:cs="Calibri"/>
          <w:b/>
          <w:bCs/>
        </w:rPr>
        <w:t>2023</w:t>
      </w:r>
      <w:r w:rsidR="00644ED4" w:rsidRPr="00F83FF7">
        <w:rPr>
          <w:rFonts w:cs="Calibri"/>
          <w:b/>
          <w:bCs/>
        </w:rPr>
        <w:t>;</w:t>
      </w:r>
    </w:p>
    <w:p w14:paraId="3B7036DE" w14:textId="2CFB5F97" w:rsidR="00DB6AD0" w:rsidRPr="00F83FF7" w:rsidRDefault="00DB6AD0" w:rsidP="006874FD">
      <w:pPr>
        <w:pStyle w:val="Odsekzoznamu"/>
        <w:numPr>
          <w:ilvl w:val="0"/>
          <w:numId w:val="35"/>
        </w:numPr>
        <w:suppressAutoHyphens w:val="0"/>
        <w:spacing w:before="80" w:after="80" w:line="240" w:lineRule="auto"/>
        <w:contextualSpacing w:val="0"/>
        <w:jc w:val="both"/>
        <w:rPr>
          <w:rFonts w:cs="Calibri"/>
          <w:b/>
          <w:bCs/>
        </w:rPr>
      </w:pPr>
      <w:r w:rsidRPr="00F83FF7">
        <w:rPr>
          <w:rFonts w:cs="Calibri"/>
          <w:b/>
          <w:bCs/>
        </w:rPr>
        <w:t xml:space="preserve">nárast čerpania </w:t>
      </w:r>
      <w:r w:rsidR="0026489A" w:rsidRPr="00F83FF7">
        <w:rPr>
          <w:rFonts w:cs="Calibri"/>
          <w:b/>
          <w:bCs/>
        </w:rPr>
        <w:t>o 1,</w:t>
      </w:r>
      <w:r w:rsidR="00766E5F">
        <w:rPr>
          <w:rFonts w:cs="Calibri"/>
          <w:b/>
          <w:bCs/>
        </w:rPr>
        <w:t>16</w:t>
      </w:r>
      <w:r w:rsidR="0026489A" w:rsidRPr="00F83FF7">
        <w:rPr>
          <w:rFonts w:cs="Calibri"/>
          <w:b/>
          <w:bCs/>
        </w:rPr>
        <w:t xml:space="preserve"> mld. </w:t>
      </w:r>
      <w:r w:rsidRPr="00F83FF7">
        <w:rPr>
          <w:rFonts w:cs="Calibri"/>
          <w:b/>
          <w:bCs/>
        </w:rPr>
        <w:t>EUR, čo predstavuje nárast o </w:t>
      </w:r>
      <w:r w:rsidR="00766E5F">
        <w:rPr>
          <w:rFonts w:cs="Calibri"/>
          <w:b/>
          <w:bCs/>
        </w:rPr>
        <w:t>8</w:t>
      </w:r>
      <w:r w:rsidR="0026489A" w:rsidRPr="00F83FF7">
        <w:rPr>
          <w:rFonts w:cs="Calibri"/>
          <w:b/>
          <w:bCs/>
        </w:rPr>
        <w:t>,</w:t>
      </w:r>
      <w:r w:rsidR="00766E5F">
        <w:rPr>
          <w:rFonts w:cs="Calibri"/>
          <w:b/>
          <w:bCs/>
        </w:rPr>
        <w:t>00</w:t>
      </w:r>
      <w:r w:rsidR="0026489A" w:rsidRPr="00F83FF7">
        <w:rPr>
          <w:rFonts w:cs="Calibri"/>
          <w:b/>
          <w:bCs/>
        </w:rPr>
        <w:t xml:space="preserve"> </w:t>
      </w:r>
      <w:proofErr w:type="spellStart"/>
      <w:r w:rsidRPr="00F83FF7">
        <w:rPr>
          <w:rFonts w:cs="Calibri"/>
          <w:b/>
          <w:bCs/>
        </w:rPr>
        <w:t>p.b</w:t>
      </w:r>
      <w:proofErr w:type="spellEnd"/>
      <w:r w:rsidRPr="00F83FF7">
        <w:rPr>
          <w:rFonts w:cs="Calibri"/>
          <w:b/>
          <w:bCs/>
        </w:rPr>
        <w:t>.; zo 70,</w:t>
      </w:r>
      <w:r w:rsidR="00CE76F8">
        <w:rPr>
          <w:rFonts w:cs="Calibri"/>
          <w:b/>
          <w:bCs/>
        </w:rPr>
        <w:t>02</w:t>
      </w:r>
      <w:r w:rsidR="0051534E" w:rsidRPr="00F83FF7">
        <w:rPr>
          <w:rFonts w:cs="Calibri"/>
          <w:b/>
          <w:bCs/>
        </w:rPr>
        <w:t xml:space="preserve"> </w:t>
      </w:r>
      <w:r w:rsidRPr="00F83FF7">
        <w:rPr>
          <w:rFonts w:cs="Calibri"/>
          <w:b/>
          <w:bCs/>
        </w:rPr>
        <w:t>% na 7</w:t>
      </w:r>
      <w:r w:rsidR="00766E5F">
        <w:rPr>
          <w:rFonts w:cs="Calibri"/>
          <w:b/>
          <w:bCs/>
        </w:rPr>
        <w:t>8</w:t>
      </w:r>
      <w:r w:rsidRPr="00F83FF7">
        <w:rPr>
          <w:rFonts w:cs="Calibri"/>
          <w:b/>
          <w:bCs/>
        </w:rPr>
        <w:t>,</w:t>
      </w:r>
      <w:r w:rsidR="0026489A" w:rsidRPr="00F83FF7">
        <w:rPr>
          <w:rFonts w:cs="Calibri"/>
          <w:b/>
          <w:bCs/>
        </w:rPr>
        <w:t>0</w:t>
      </w:r>
      <w:r w:rsidR="00766E5F">
        <w:rPr>
          <w:rFonts w:cs="Calibri"/>
          <w:b/>
          <w:bCs/>
        </w:rPr>
        <w:t>2</w:t>
      </w:r>
      <w:r w:rsidRPr="00F83FF7">
        <w:rPr>
          <w:rFonts w:cs="Calibri"/>
          <w:b/>
          <w:bCs/>
        </w:rPr>
        <w:t xml:space="preserve"> %</w:t>
      </w:r>
      <w:r w:rsidR="00D74944" w:rsidRPr="00F83FF7">
        <w:rPr>
          <w:rFonts w:cs="Calibri"/>
          <w:b/>
          <w:bCs/>
        </w:rPr>
        <w:t>;</w:t>
      </w:r>
    </w:p>
    <w:p w14:paraId="6853A60E" w14:textId="01571679" w:rsidR="00DB6AD0" w:rsidRPr="00F83FF7" w:rsidRDefault="00DB6AD0" w:rsidP="006874FD">
      <w:pPr>
        <w:pStyle w:val="Odsekzoznamu"/>
        <w:numPr>
          <w:ilvl w:val="0"/>
          <w:numId w:val="35"/>
        </w:numPr>
        <w:suppressAutoHyphens w:val="0"/>
        <w:spacing w:before="80" w:after="80" w:line="240" w:lineRule="auto"/>
        <w:contextualSpacing w:val="0"/>
        <w:jc w:val="both"/>
        <w:rPr>
          <w:rFonts w:cs="Calibri"/>
          <w:b/>
          <w:bCs/>
        </w:rPr>
      </w:pPr>
      <w:r w:rsidRPr="00F83FF7">
        <w:rPr>
          <w:rFonts w:cs="Calibri"/>
          <w:b/>
          <w:bCs/>
        </w:rPr>
        <w:t>nárast kontrahovania o 3</w:t>
      </w:r>
      <w:r w:rsidR="00766E5F">
        <w:rPr>
          <w:rFonts w:cs="Calibri"/>
          <w:b/>
          <w:bCs/>
        </w:rPr>
        <w:t>65</w:t>
      </w:r>
      <w:r w:rsidRPr="00F83FF7">
        <w:rPr>
          <w:rFonts w:cs="Calibri"/>
          <w:b/>
          <w:bCs/>
        </w:rPr>
        <w:t>,</w:t>
      </w:r>
      <w:r w:rsidR="00766E5F">
        <w:rPr>
          <w:rFonts w:cs="Calibri"/>
          <w:b/>
          <w:bCs/>
        </w:rPr>
        <w:t>94</w:t>
      </w:r>
      <w:r w:rsidRPr="00F83FF7">
        <w:rPr>
          <w:rFonts w:cs="Calibri"/>
          <w:b/>
          <w:bCs/>
        </w:rPr>
        <w:t xml:space="preserve"> mil. EUR</w:t>
      </w:r>
      <w:r w:rsidR="00644ED4" w:rsidRPr="00F83FF7">
        <w:rPr>
          <w:rFonts w:cs="Calibri"/>
          <w:b/>
          <w:bCs/>
        </w:rPr>
        <w:t>;</w:t>
      </w:r>
    </w:p>
    <w:p w14:paraId="3B4EC3DA" w14:textId="36E1A858" w:rsidR="00DB6AD0" w:rsidRPr="00F83FF7" w:rsidRDefault="00DB6AD0" w:rsidP="006874FD">
      <w:pPr>
        <w:pStyle w:val="Odsekzoznamu"/>
        <w:numPr>
          <w:ilvl w:val="0"/>
          <w:numId w:val="35"/>
        </w:numPr>
        <w:suppressAutoHyphens w:val="0"/>
        <w:spacing w:before="80" w:after="80" w:line="240" w:lineRule="auto"/>
        <w:contextualSpacing w:val="0"/>
        <w:jc w:val="both"/>
        <w:rPr>
          <w:rFonts w:cs="Calibri"/>
          <w:b/>
          <w:bCs/>
        </w:rPr>
      </w:pPr>
      <w:r w:rsidRPr="00F83FF7">
        <w:rPr>
          <w:rFonts w:cs="Calibri"/>
          <w:b/>
          <w:bCs/>
        </w:rPr>
        <w:t>prebieha príprava národných projektov v rámci SAFE (</w:t>
      </w:r>
      <w:proofErr w:type="spellStart"/>
      <w:r w:rsidRPr="00F83FF7">
        <w:rPr>
          <w:rFonts w:cs="Calibri"/>
          <w:b/>
          <w:bCs/>
        </w:rPr>
        <w:t>energokríza</w:t>
      </w:r>
      <w:proofErr w:type="spellEnd"/>
      <w:r w:rsidRPr="00F83FF7">
        <w:rPr>
          <w:rFonts w:cs="Calibri"/>
          <w:b/>
          <w:bCs/>
        </w:rPr>
        <w:t>)</w:t>
      </w:r>
      <w:r w:rsidR="00644ED4" w:rsidRPr="00F83FF7">
        <w:rPr>
          <w:rFonts w:cs="Calibri"/>
          <w:b/>
          <w:bCs/>
        </w:rPr>
        <w:t xml:space="preserve"> tak, aby prvá platba prebehla v 4.Q 2023</w:t>
      </w:r>
      <w:r w:rsidR="00E9069B" w:rsidRPr="00F83FF7">
        <w:rPr>
          <w:rFonts w:cs="Calibri"/>
          <w:b/>
          <w:bCs/>
        </w:rPr>
        <w:t xml:space="preserve"> – </w:t>
      </w:r>
      <w:r w:rsidR="00495E13">
        <w:rPr>
          <w:rFonts w:cs="Calibri"/>
          <w:b/>
          <w:bCs/>
        </w:rPr>
        <w:t>23</w:t>
      </w:r>
      <w:r w:rsidR="00E9069B" w:rsidRPr="00F83FF7">
        <w:rPr>
          <w:rFonts w:cs="Calibri"/>
          <w:b/>
          <w:bCs/>
        </w:rPr>
        <w:t>.0</w:t>
      </w:r>
      <w:r w:rsidR="00495E13">
        <w:rPr>
          <w:rFonts w:cs="Calibri"/>
          <w:b/>
          <w:bCs/>
        </w:rPr>
        <w:t>8</w:t>
      </w:r>
      <w:r w:rsidR="00E9069B" w:rsidRPr="00F83FF7">
        <w:rPr>
          <w:rFonts w:cs="Calibri"/>
          <w:b/>
          <w:bCs/>
        </w:rPr>
        <w:t xml:space="preserve">.2023 už bola predložená </w:t>
      </w:r>
      <w:proofErr w:type="spellStart"/>
      <w:r w:rsidR="00E9069B" w:rsidRPr="00F83FF7">
        <w:rPr>
          <w:rFonts w:cs="Calibri"/>
          <w:b/>
          <w:bCs/>
        </w:rPr>
        <w:t>ŽoNFP</w:t>
      </w:r>
      <w:proofErr w:type="spellEnd"/>
      <w:r w:rsidR="00E9069B" w:rsidRPr="00F83FF7">
        <w:rPr>
          <w:rFonts w:cs="Calibri"/>
          <w:b/>
          <w:bCs/>
        </w:rPr>
        <w:t xml:space="preserve"> v rámci OP II</w:t>
      </w:r>
      <w:r w:rsidR="00644ED4" w:rsidRPr="00F83FF7">
        <w:rPr>
          <w:rFonts w:cs="Calibri"/>
          <w:b/>
          <w:bCs/>
        </w:rPr>
        <w:t>;</w:t>
      </w:r>
    </w:p>
    <w:p w14:paraId="091E6454" w14:textId="573D9A1D" w:rsidR="00644ED4" w:rsidRPr="00F83FF7" w:rsidRDefault="00644ED4" w:rsidP="006874FD">
      <w:pPr>
        <w:pStyle w:val="Odsekzoznamu"/>
        <w:numPr>
          <w:ilvl w:val="0"/>
          <w:numId w:val="35"/>
        </w:numPr>
        <w:suppressAutoHyphens w:val="0"/>
        <w:spacing w:before="80" w:after="80" w:line="240" w:lineRule="auto"/>
        <w:contextualSpacing w:val="0"/>
        <w:jc w:val="both"/>
        <w:rPr>
          <w:rFonts w:cs="Calibri"/>
          <w:b/>
          <w:bCs/>
        </w:rPr>
      </w:pPr>
      <w:r w:rsidRPr="00F83FF7">
        <w:rPr>
          <w:rFonts w:cs="Calibri"/>
          <w:b/>
          <w:bCs/>
        </w:rPr>
        <w:t>nárast kontrahova</w:t>
      </w:r>
      <w:r w:rsidR="00BC66E0" w:rsidRPr="00F83FF7">
        <w:rPr>
          <w:rFonts w:cs="Calibri"/>
          <w:b/>
          <w:bCs/>
        </w:rPr>
        <w:t>nia o</w:t>
      </w:r>
      <w:r w:rsidR="0026489A" w:rsidRPr="00F83FF7">
        <w:rPr>
          <w:rFonts w:cs="Calibri"/>
          <w:b/>
          <w:bCs/>
        </w:rPr>
        <w:t> 29</w:t>
      </w:r>
      <w:r w:rsidR="00766E5F">
        <w:rPr>
          <w:rFonts w:cs="Calibri"/>
          <w:b/>
          <w:bCs/>
        </w:rPr>
        <w:t>6</w:t>
      </w:r>
      <w:r w:rsidR="0026489A" w:rsidRPr="00F83FF7">
        <w:rPr>
          <w:rFonts w:cs="Calibri"/>
          <w:b/>
          <w:bCs/>
        </w:rPr>
        <w:t>,</w:t>
      </w:r>
      <w:r w:rsidR="00766E5F">
        <w:rPr>
          <w:rFonts w:cs="Calibri"/>
          <w:b/>
          <w:bCs/>
        </w:rPr>
        <w:t>67</w:t>
      </w:r>
      <w:r w:rsidR="00BC66E0" w:rsidRPr="00F83FF7">
        <w:rPr>
          <w:rFonts w:cs="Calibri"/>
          <w:b/>
          <w:bCs/>
        </w:rPr>
        <w:t xml:space="preserve"> mil. EUR na podporu</w:t>
      </w:r>
      <w:r w:rsidRPr="00F83FF7">
        <w:rPr>
          <w:rFonts w:cs="Calibri"/>
          <w:b/>
          <w:bCs/>
        </w:rPr>
        <w:t xml:space="preserve"> UA utečencov prostredníctvom iniciatívy </w:t>
      </w:r>
      <w:r w:rsidR="00207189" w:rsidRPr="00F83FF7">
        <w:rPr>
          <w:rFonts w:cs="Calibri"/>
          <w:b/>
          <w:bCs/>
        </w:rPr>
        <w:t>FAST</w:t>
      </w:r>
      <w:r w:rsidRPr="00F83FF7">
        <w:rPr>
          <w:rFonts w:cs="Calibri"/>
          <w:b/>
          <w:bCs/>
        </w:rPr>
        <w:t xml:space="preserve"> CARE v rámci OP ĽZ, OP II a IROP;</w:t>
      </w:r>
    </w:p>
    <w:p w14:paraId="1FB77F1A" w14:textId="608269C4" w:rsidR="00644ED4" w:rsidRPr="00F83FF7" w:rsidRDefault="00644ED4" w:rsidP="006874FD">
      <w:pPr>
        <w:pStyle w:val="Odsekzoznamu"/>
        <w:numPr>
          <w:ilvl w:val="0"/>
          <w:numId w:val="35"/>
        </w:numPr>
        <w:suppressAutoHyphens w:val="0"/>
        <w:spacing w:before="80" w:after="80" w:line="240" w:lineRule="auto"/>
        <w:contextualSpacing w:val="0"/>
        <w:jc w:val="both"/>
        <w:rPr>
          <w:rFonts w:cs="Calibri"/>
          <w:b/>
          <w:bCs/>
        </w:rPr>
      </w:pPr>
      <w:r w:rsidRPr="00F83FF7">
        <w:rPr>
          <w:rFonts w:cs="Calibri"/>
          <w:b/>
          <w:bCs/>
        </w:rPr>
        <w:t>nárast čerpa</w:t>
      </w:r>
      <w:r w:rsidR="00BC66E0" w:rsidRPr="00F83FF7">
        <w:rPr>
          <w:rFonts w:cs="Calibri"/>
          <w:b/>
          <w:bCs/>
        </w:rPr>
        <w:t>nia o</w:t>
      </w:r>
      <w:r w:rsidR="00E9069B" w:rsidRPr="00F83FF7">
        <w:rPr>
          <w:rFonts w:cs="Calibri"/>
          <w:b/>
          <w:bCs/>
        </w:rPr>
        <w:t> 2</w:t>
      </w:r>
      <w:r w:rsidR="0077686F">
        <w:rPr>
          <w:rFonts w:cs="Calibri"/>
          <w:b/>
          <w:bCs/>
        </w:rPr>
        <w:t>35</w:t>
      </w:r>
      <w:r w:rsidR="00E9069B" w:rsidRPr="00F83FF7">
        <w:rPr>
          <w:rFonts w:cs="Calibri"/>
          <w:b/>
          <w:bCs/>
        </w:rPr>
        <w:t>,</w:t>
      </w:r>
      <w:r w:rsidR="0077686F">
        <w:rPr>
          <w:rFonts w:cs="Calibri"/>
          <w:b/>
          <w:bCs/>
        </w:rPr>
        <w:t>71</w:t>
      </w:r>
      <w:r w:rsidR="00E9069B" w:rsidRPr="00F83FF7">
        <w:rPr>
          <w:rFonts w:cs="Calibri"/>
          <w:b/>
          <w:bCs/>
        </w:rPr>
        <w:t xml:space="preserve"> </w:t>
      </w:r>
      <w:r w:rsidR="00BC66E0" w:rsidRPr="00F83FF7">
        <w:rPr>
          <w:rFonts w:cs="Calibri"/>
          <w:b/>
          <w:bCs/>
        </w:rPr>
        <w:t>mil. EUR na podporu</w:t>
      </w:r>
      <w:r w:rsidRPr="00F83FF7">
        <w:rPr>
          <w:rFonts w:cs="Calibri"/>
          <w:b/>
          <w:bCs/>
        </w:rPr>
        <w:t xml:space="preserve"> UA utečencov prostredníctvom iniciatívy </w:t>
      </w:r>
      <w:r w:rsidR="00207189" w:rsidRPr="00F83FF7">
        <w:rPr>
          <w:rFonts w:cs="Calibri"/>
          <w:b/>
          <w:bCs/>
        </w:rPr>
        <w:t>FAST</w:t>
      </w:r>
      <w:r w:rsidRPr="00F83FF7">
        <w:rPr>
          <w:rFonts w:cs="Calibri"/>
          <w:b/>
          <w:bCs/>
        </w:rPr>
        <w:t xml:space="preserve"> CARE v rámci OP ĽZ, OP II a IROP.</w:t>
      </w:r>
    </w:p>
    <w:p w14:paraId="62EC2ADD" w14:textId="253181BC" w:rsidR="005726AB" w:rsidRPr="00F83FF7" w:rsidRDefault="005726AB" w:rsidP="00F83FF7">
      <w:pPr>
        <w:suppressAutoHyphens w:val="0"/>
        <w:spacing w:before="120" w:line="240" w:lineRule="auto"/>
        <w:jc w:val="both"/>
        <w:rPr>
          <w:rFonts w:cs="Calibri"/>
          <w:b/>
          <w:bCs/>
          <w:u w:val="single"/>
        </w:rPr>
      </w:pPr>
      <w:r w:rsidRPr="00F83FF7">
        <w:rPr>
          <w:rFonts w:cs="Calibri"/>
          <w:b/>
          <w:bCs/>
          <w:u w:val="single"/>
        </w:rPr>
        <w:t xml:space="preserve">Kľúčové opatrenia na vyčerpanie </w:t>
      </w:r>
      <w:r w:rsidR="008E2D3C" w:rsidRPr="00F83FF7">
        <w:rPr>
          <w:rFonts w:cs="Calibri"/>
          <w:b/>
          <w:bCs/>
          <w:u w:val="single"/>
        </w:rPr>
        <w:t>3</w:t>
      </w:r>
      <w:r w:rsidRPr="00F83FF7">
        <w:rPr>
          <w:rFonts w:cs="Calibri"/>
          <w:b/>
          <w:bCs/>
          <w:u w:val="single"/>
        </w:rPr>
        <w:t>,</w:t>
      </w:r>
      <w:r w:rsidR="0077686F">
        <w:rPr>
          <w:rFonts w:cs="Calibri"/>
          <w:b/>
          <w:bCs/>
          <w:u w:val="single"/>
        </w:rPr>
        <w:t>19</w:t>
      </w:r>
      <w:r w:rsidRPr="00F83FF7">
        <w:rPr>
          <w:rFonts w:cs="Calibri"/>
          <w:b/>
          <w:bCs/>
          <w:u w:val="single"/>
        </w:rPr>
        <w:t xml:space="preserve"> mld. EUR sú:</w:t>
      </w:r>
    </w:p>
    <w:p w14:paraId="7D884E2B" w14:textId="34DD7552" w:rsidR="002A3872" w:rsidRPr="00F83FF7" w:rsidRDefault="003341FB" w:rsidP="00F83FF7">
      <w:pPr>
        <w:pStyle w:val="Odsekzoznamu"/>
        <w:numPr>
          <w:ilvl w:val="0"/>
          <w:numId w:val="7"/>
        </w:numPr>
        <w:suppressAutoHyphens w:val="0"/>
        <w:spacing w:before="120" w:after="120" w:line="240" w:lineRule="auto"/>
        <w:ind w:left="426" w:hanging="284"/>
        <w:contextualSpacing w:val="0"/>
        <w:jc w:val="both"/>
        <w:rPr>
          <w:rFonts w:cs="Calibri"/>
        </w:rPr>
      </w:pPr>
      <w:r w:rsidRPr="00F83FF7">
        <w:rPr>
          <w:rFonts w:cs="Calibri"/>
        </w:rPr>
        <w:t>ukončovanie implementácie projektov</w:t>
      </w:r>
      <w:r w:rsidR="00A01988" w:rsidRPr="00F83FF7">
        <w:rPr>
          <w:rFonts w:cs="Calibri"/>
        </w:rPr>
        <w:t xml:space="preserve"> zo strany prijímateľov do 31.12.2023</w:t>
      </w:r>
      <w:r w:rsidRPr="00F83FF7">
        <w:rPr>
          <w:rFonts w:cs="Calibri"/>
        </w:rPr>
        <w:t xml:space="preserve"> a dočerpanie zostávajúcich alokácií jednotlivých programov;</w:t>
      </w:r>
    </w:p>
    <w:p w14:paraId="1CD56EA6" w14:textId="0DBC559E" w:rsidR="000E12EC" w:rsidRPr="00F83FF7" w:rsidRDefault="003341FB" w:rsidP="00F83FF7">
      <w:pPr>
        <w:pStyle w:val="Odsekzoznamu"/>
        <w:numPr>
          <w:ilvl w:val="0"/>
          <w:numId w:val="7"/>
        </w:numPr>
        <w:suppressAutoHyphens w:val="0"/>
        <w:spacing w:before="120" w:after="120" w:line="240" w:lineRule="auto"/>
        <w:ind w:left="426" w:hanging="284"/>
        <w:contextualSpacing w:val="0"/>
        <w:jc w:val="both"/>
        <w:rPr>
          <w:rFonts w:cs="Calibri"/>
        </w:rPr>
      </w:pPr>
      <w:r w:rsidRPr="00F83FF7">
        <w:rPr>
          <w:rFonts w:cs="Calibri"/>
          <w:b/>
          <w:bCs/>
        </w:rPr>
        <w:t xml:space="preserve">SAFE </w:t>
      </w:r>
      <w:r w:rsidRPr="00F83FF7">
        <w:rPr>
          <w:rFonts w:cs="Calibri"/>
          <w:bCs/>
        </w:rPr>
        <w:t>(</w:t>
      </w:r>
      <w:r w:rsidR="0068306B" w:rsidRPr="00F83FF7">
        <w:rPr>
          <w:rFonts w:cs="Calibri"/>
          <w:bCs/>
        </w:rPr>
        <w:t xml:space="preserve">podpora </w:t>
      </w:r>
      <w:r w:rsidRPr="00F83FF7">
        <w:rPr>
          <w:rFonts w:cs="Calibri"/>
          <w:bCs/>
        </w:rPr>
        <w:t>riešeni</w:t>
      </w:r>
      <w:r w:rsidR="0068306B" w:rsidRPr="00F83FF7">
        <w:rPr>
          <w:rFonts w:cs="Calibri"/>
          <w:bCs/>
        </w:rPr>
        <w:t>a</w:t>
      </w:r>
      <w:r w:rsidRPr="00F83FF7">
        <w:rPr>
          <w:rFonts w:cs="Calibri"/>
          <w:bCs/>
        </w:rPr>
        <w:t xml:space="preserve"> </w:t>
      </w:r>
      <w:proofErr w:type="spellStart"/>
      <w:r w:rsidRPr="00F83FF7">
        <w:rPr>
          <w:rFonts w:cs="Calibri"/>
          <w:bCs/>
        </w:rPr>
        <w:t>energokrízy</w:t>
      </w:r>
      <w:proofErr w:type="spellEnd"/>
      <w:r w:rsidR="0068306B" w:rsidRPr="00F83FF7">
        <w:rPr>
          <w:rFonts w:cs="Calibri"/>
          <w:bCs/>
        </w:rPr>
        <w:t xml:space="preserve"> z eurofondov</w:t>
      </w:r>
      <w:r w:rsidRPr="00F83FF7">
        <w:rPr>
          <w:rFonts w:cs="Calibri"/>
          <w:bCs/>
        </w:rPr>
        <w:t>)</w:t>
      </w:r>
      <w:r w:rsidR="0068306B" w:rsidRPr="00F83FF7">
        <w:rPr>
          <w:rFonts w:cs="Calibri"/>
          <w:b/>
          <w:bCs/>
        </w:rPr>
        <w:t xml:space="preserve"> v súčasnosti RO avizujú vyčleniť </w:t>
      </w:r>
      <w:r w:rsidRPr="00F83FF7">
        <w:rPr>
          <w:rFonts w:cs="Calibri"/>
          <w:b/>
        </w:rPr>
        <w:t>1,</w:t>
      </w:r>
      <w:r w:rsidR="00495E13">
        <w:rPr>
          <w:rFonts w:cs="Calibri"/>
          <w:b/>
        </w:rPr>
        <w:t>10</w:t>
      </w:r>
      <w:r w:rsidRPr="00F83FF7">
        <w:rPr>
          <w:rFonts w:cs="Calibri"/>
          <w:b/>
        </w:rPr>
        <w:t xml:space="preserve"> mld. EUR</w:t>
      </w:r>
      <w:r w:rsidRPr="00F83FF7">
        <w:rPr>
          <w:rFonts w:cs="Calibri"/>
        </w:rPr>
        <w:t>, s možnosťou navýšenia až do výšky 1,45 mld. EUR</w:t>
      </w:r>
      <w:r w:rsidR="0068306B" w:rsidRPr="00F83FF7">
        <w:rPr>
          <w:rFonts w:cs="Calibri"/>
        </w:rPr>
        <w:t xml:space="preserve">, a to na </w:t>
      </w:r>
      <w:r w:rsidRPr="00F83FF7">
        <w:rPr>
          <w:rFonts w:cs="Calibri"/>
        </w:rPr>
        <w:t xml:space="preserve">pomoc </w:t>
      </w:r>
      <w:r w:rsidR="00B176FC" w:rsidRPr="00F83FF7">
        <w:rPr>
          <w:rFonts w:cs="Calibri"/>
        </w:rPr>
        <w:t xml:space="preserve">zraniteľným </w:t>
      </w:r>
      <w:r w:rsidRPr="00F83FF7">
        <w:rPr>
          <w:rFonts w:cs="Calibri"/>
        </w:rPr>
        <w:t xml:space="preserve">domácnostiam prostredníctvom </w:t>
      </w:r>
      <w:r w:rsidR="002E438E" w:rsidRPr="00F83FF7">
        <w:rPr>
          <w:rFonts w:cs="Calibri"/>
        </w:rPr>
        <w:t>3</w:t>
      </w:r>
      <w:r w:rsidRPr="00F83FF7">
        <w:rPr>
          <w:rFonts w:cs="Calibri"/>
        </w:rPr>
        <w:t xml:space="preserve"> OP, a to: OP II, OP KŽP a</w:t>
      </w:r>
      <w:r w:rsidR="00013712" w:rsidRPr="00F83FF7">
        <w:rPr>
          <w:rFonts w:cs="Calibri"/>
          <w:color w:val="1F497D"/>
        </w:rPr>
        <w:t> </w:t>
      </w:r>
      <w:r w:rsidRPr="00F83FF7">
        <w:rPr>
          <w:rFonts w:cs="Calibri"/>
        </w:rPr>
        <w:t>IROP</w:t>
      </w:r>
      <w:r w:rsidRPr="00F83FF7">
        <w:rPr>
          <w:rFonts w:cs="Calibri"/>
          <w:b/>
          <w:bCs/>
        </w:rPr>
        <w:t>;</w:t>
      </w:r>
    </w:p>
    <w:p w14:paraId="53E12F7E" w14:textId="16544879" w:rsidR="0027365D" w:rsidRPr="00F83FF7" w:rsidRDefault="0027365D" w:rsidP="00F83FF7">
      <w:pPr>
        <w:pStyle w:val="Odsekzoznamu"/>
        <w:numPr>
          <w:ilvl w:val="0"/>
          <w:numId w:val="7"/>
        </w:numPr>
        <w:suppressAutoHyphens w:val="0"/>
        <w:spacing w:before="120" w:after="120" w:line="240" w:lineRule="auto"/>
        <w:ind w:left="426" w:hanging="284"/>
        <w:contextualSpacing w:val="0"/>
        <w:jc w:val="both"/>
        <w:rPr>
          <w:rFonts w:cs="Calibri"/>
          <w:b/>
          <w:bCs/>
        </w:rPr>
      </w:pPr>
      <w:r w:rsidRPr="00F83FF7">
        <w:rPr>
          <w:rFonts w:cs="Calibri"/>
          <w:b/>
          <w:bCs/>
        </w:rPr>
        <w:lastRenderedPageBreak/>
        <w:t xml:space="preserve">FAST CARE </w:t>
      </w:r>
      <w:r w:rsidRPr="00F83FF7">
        <w:rPr>
          <w:rFonts w:cs="Calibri"/>
          <w:bCs/>
        </w:rPr>
        <w:t>(pomoc UA utečencom)</w:t>
      </w:r>
      <w:r w:rsidRPr="00F83FF7">
        <w:rPr>
          <w:rFonts w:cs="Calibri"/>
          <w:b/>
          <w:bCs/>
        </w:rPr>
        <w:t xml:space="preserve"> – </w:t>
      </w:r>
      <w:r w:rsidRPr="00F83FF7">
        <w:rPr>
          <w:rFonts w:cs="Calibri"/>
          <w:b/>
        </w:rPr>
        <w:t>315,26 mil. EUR</w:t>
      </w:r>
      <w:r w:rsidRPr="00F83FF7">
        <w:rPr>
          <w:rFonts w:cs="Calibri"/>
        </w:rPr>
        <w:t xml:space="preserve"> je presmerovaných na výdavky súvisiace s prvotným prijatím </w:t>
      </w:r>
      <w:r w:rsidRPr="00F83FF7">
        <w:rPr>
          <w:rFonts w:cs="Calibri"/>
          <w:b/>
          <w:bCs/>
        </w:rPr>
        <w:t>UA utečencov</w:t>
      </w:r>
      <w:r w:rsidRPr="00F83FF7">
        <w:rPr>
          <w:rFonts w:cs="Calibri"/>
        </w:rPr>
        <w:t xml:space="preserve"> a ich integráciou do spoločnosti prostredníctvom 3 OP, a to: IROP, OP ĽZ a OP II. </w:t>
      </w:r>
      <w:r w:rsidRPr="00F83FF7">
        <w:rPr>
          <w:rFonts w:cs="Calibri"/>
          <w:b/>
        </w:rPr>
        <w:t>K </w:t>
      </w:r>
      <w:r w:rsidR="00435E70">
        <w:rPr>
          <w:rFonts w:cs="Calibri"/>
          <w:b/>
        </w:rPr>
        <w:t>15</w:t>
      </w:r>
      <w:r w:rsidRPr="00F83FF7">
        <w:rPr>
          <w:rFonts w:cs="Calibri"/>
          <w:b/>
        </w:rPr>
        <w:t>.0</w:t>
      </w:r>
      <w:r w:rsidR="00495E13">
        <w:rPr>
          <w:rFonts w:cs="Calibri"/>
          <w:b/>
        </w:rPr>
        <w:t>9</w:t>
      </w:r>
      <w:r w:rsidRPr="00F83FF7">
        <w:rPr>
          <w:rFonts w:cs="Calibri"/>
          <w:b/>
        </w:rPr>
        <w:t xml:space="preserve">.2023 </w:t>
      </w:r>
      <w:r w:rsidR="000E12EC" w:rsidRPr="00F83FF7">
        <w:rPr>
          <w:rFonts w:cs="Calibri"/>
          <w:b/>
        </w:rPr>
        <w:t>bolo vo výzvach a vyzvaniach FAST-CARE sprístupnených 3</w:t>
      </w:r>
      <w:r w:rsidR="00762B17" w:rsidRPr="00F83FF7">
        <w:rPr>
          <w:rFonts w:cs="Calibri"/>
          <w:b/>
        </w:rPr>
        <w:t>30,79</w:t>
      </w:r>
      <w:r w:rsidR="000E12EC" w:rsidRPr="00F83FF7">
        <w:rPr>
          <w:rFonts w:cs="Calibri"/>
          <w:b/>
        </w:rPr>
        <w:t xml:space="preserve"> mil. EUR (10</w:t>
      </w:r>
      <w:r w:rsidR="00762B17" w:rsidRPr="00F83FF7">
        <w:rPr>
          <w:rFonts w:cs="Calibri"/>
          <w:b/>
        </w:rPr>
        <w:t>4,93</w:t>
      </w:r>
      <w:r w:rsidR="000E12EC" w:rsidRPr="00F83FF7">
        <w:rPr>
          <w:rFonts w:cs="Calibri"/>
          <w:b/>
        </w:rPr>
        <w:t xml:space="preserve"> %), </w:t>
      </w:r>
      <w:proofErr w:type="spellStart"/>
      <w:r w:rsidR="000E12EC" w:rsidRPr="00F83FF7">
        <w:rPr>
          <w:rFonts w:cs="Calibri"/>
          <w:b/>
        </w:rPr>
        <w:t>zazmluvnených</w:t>
      </w:r>
      <w:proofErr w:type="spellEnd"/>
      <w:r w:rsidR="000E12EC" w:rsidRPr="00F83FF7">
        <w:rPr>
          <w:rFonts w:cs="Calibri"/>
          <w:b/>
        </w:rPr>
        <w:t xml:space="preserve"> </w:t>
      </w:r>
      <w:r w:rsidR="001B4C6D" w:rsidRPr="00F83FF7">
        <w:rPr>
          <w:rFonts w:cs="Calibri"/>
          <w:b/>
        </w:rPr>
        <w:t>3</w:t>
      </w:r>
      <w:r w:rsidR="0077686F">
        <w:rPr>
          <w:rFonts w:cs="Calibri"/>
          <w:b/>
        </w:rPr>
        <w:t>10</w:t>
      </w:r>
      <w:r w:rsidR="001B4C6D" w:rsidRPr="00F83FF7">
        <w:rPr>
          <w:rFonts w:cs="Calibri"/>
          <w:b/>
        </w:rPr>
        <w:t>,</w:t>
      </w:r>
      <w:r w:rsidR="0077686F">
        <w:rPr>
          <w:rFonts w:cs="Calibri"/>
          <w:b/>
        </w:rPr>
        <w:t>85</w:t>
      </w:r>
      <w:r w:rsidR="001B4C6D" w:rsidRPr="00F83FF7">
        <w:rPr>
          <w:rFonts w:cs="Calibri"/>
          <w:b/>
        </w:rPr>
        <w:t xml:space="preserve"> mil. EUR (9</w:t>
      </w:r>
      <w:r w:rsidR="0077686F">
        <w:rPr>
          <w:rFonts w:cs="Calibri"/>
          <w:b/>
        </w:rPr>
        <w:t>8</w:t>
      </w:r>
      <w:r w:rsidR="001B4C6D" w:rsidRPr="00F83FF7">
        <w:rPr>
          <w:rFonts w:cs="Calibri"/>
          <w:b/>
        </w:rPr>
        <w:t>,</w:t>
      </w:r>
      <w:r w:rsidR="0077686F">
        <w:rPr>
          <w:rFonts w:cs="Calibri"/>
          <w:b/>
        </w:rPr>
        <w:t>60</w:t>
      </w:r>
      <w:r w:rsidR="001B4C6D" w:rsidRPr="00F83FF7">
        <w:rPr>
          <w:rFonts w:cs="Calibri"/>
          <w:b/>
        </w:rPr>
        <w:t xml:space="preserve"> %) </w:t>
      </w:r>
      <w:r w:rsidR="000E12EC" w:rsidRPr="00F83FF7">
        <w:rPr>
          <w:rFonts w:cs="Calibri"/>
          <w:b/>
        </w:rPr>
        <w:t xml:space="preserve">a vyplatených </w:t>
      </w:r>
      <w:r w:rsidR="001B4C6D" w:rsidRPr="00F83FF7">
        <w:rPr>
          <w:rFonts w:cs="Calibri"/>
          <w:b/>
        </w:rPr>
        <w:t>2</w:t>
      </w:r>
      <w:r w:rsidR="0077686F">
        <w:rPr>
          <w:rFonts w:cs="Calibri"/>
          <w:b/>
        </w:rPr>
        <w:t>35</w:t>
      </w:r>
      <w:r w:rsidR="001B4C6D" w:rsidRPr="00F83FF7">
        <w:rPr>
          <w:rFonts w:cs="Calibri"/>
          <w:b/>
        </w:rPr>
        <w:t>,</w:t>
      </w:r>
      <w:r w:rsidR="0077686F">
        <w:rPr>
          <w:rFonts w:cs="Calibri"/>
          <w:b/>
        </w:rPr>
        <w:t>71</w:t>
      </w:r>
      <w:r w:rsidR="001B4C6D" w:rsidRPr="00F83FF7">
        <w:rPr>
          <w:rFonts w:cs="Calibri"/>
          <w:b/>
        </w:rPr>
        <w:t xml:space="preserve"> </w:t>
      </w:r>
      <w:ins w:id="2" w:author="Janíková, Michaela" w:date="2023-09-25T13:36:00Z">
        <w:r w:rsidR="00C54AD5">
          <w:rPr>
            <w:rFonts w:cs="Calibri"/>
            <w:b/>
          </w:rPr>
          <w:t xml:space="preserve">mil. </w:t>
        </w:r>
      </w:ins>
      <w:r w:rsidR="001B4C6D" w:rsidRPr="00F83FF7">
        <w:rPr>
          <w:rFonts w:cs="Calibri"/>
          <w:b/>
        </w:rPr>
        <w:t>EUR (</w:t>
      </w:r>
      <w:r w:rsidR="0077686F">
        <w:rPr>
          <w:rFonts w:cs="Calibri"/>
          <w:b/>
        </w:rPr>
        <w:t>74</w:t>
      </w:r>
      <w:r w:rsidR="001B4C6D" w:rsidRPr="00F83FF7">
        <w:rPr>
          <w:rFonts w:cs="Calibri"/>
          <w:b/>
        </w:rPr>
        <w:t>,</w:t>
      </w:r>
      <w:r w:rsidR="0077686F">
        <w:rPr>
          <w:rFonts w:cs="Calibri"/>
          <w:b/>
        </w:rPr>
        <w:t>77</w:t>
      </w:r>
      <w:r w:rsidR="001B4C6D" w:rsidRPr="00F83FF7">
        <w:rPr>
          <w:rFonts w:cs="Calibri"/>
          <w:b/>
        </w:rPr>
        <w:t xml:space="preserve"> %).</w:t>
      </w:r>
    </w:p>
    <w:p w14:paraId="4883840A" w14:textId="66525873" w:rsidR="002C14E4" w:rsidRPr="00F83FF7" w:rsidRDefault="002C14E4" w:rsidP="00F83FF7">
      <w:pPr>
        <w:pStyle w:val="Odsekzoznamu"/>
        <w:numPr>
          <w:ilvl w:val="0"/>
          <w:numId w:val="7"/>
        </w:numPr>
        <w:suppressAutoHyphens w:val="0"/>
        <w:spacing w:before="120" w:after="120" w:line="240" w:lineRule="auto"/>
        <w:ind w:left="426" w:hanging="284"/>
        <w:contextualSpacing w:val="0"/>
        <w:jc w:val="both"/>
        <w:rPr>
          <w:rFonts w:cs="Calibri"/>
          <w:bCs/>
        </w:rPr>
      </w:pPr>
      <w:r w:rsidRPr="00F83FF7">
        <w:rPr>
          <w:rFonts w:cs="Calibri"/>
          <w:b/>
          <w:bCs/>
        </w:rPr>
        <w:t xml:space="preserve">využívanie 15 % flexibility </w:t>
      </w:r>
      <w:r w:rsidR="003A1D4F" w:rsidRPr="00F83FF7">
        <w:rPr>
          <w:rFonts w:cs="Calibri"/>
          <w:bCs/>
        </w:rPr>
        <w:t xml:space="preserve">čerpania finančných prostriedkov na úrovni prioritnej osi </w:t>
      </w:r>
      <w:r w:rsidRPr="00F83FF7">
        <w:rPr>
          <w:rFonts w:cs="Calibri"/>
          <w:bCs/>
        </w:rPr>
        <w:t>v rámci operačného programu</w:t>
      </w:r>
      <w:r w:rsidR="003A1D4F" w:rsidRPr="00F83FF7">
        <w:rPr>
          <w:rFonts w:cs="Calibri"/>
          <w:bCs/>
        </w:rPr>
        <w:t xml:space="preserve">/fondu bez potreby </w:t>
      </w:r>
      <w:proofErr w:type="spellStart"/>
      <w:r w:rsidR="003A1D4F" w:rsidRPr="00F83FF7">
        <w:rPr>
          <w:rFonts w:cs="Calibri"/>
          <w:bCs/>
        </w:rPr>
        <w:t>realokácie</w:t>
      </w:r>
      <w:proofErr w:type="spellEnd"/>
      <w:r w:rsidRPr="00F83FF7">
        <w:rPr>
          <w:rFonts w:cs="Calibri"/>
          <w:bCs/>
        </w:rPr>
        <w:t>;</w:t>
      </w:r>
    </w:p>
    <w:p w14:paraId="77BECB7B" w14:textId="6A57144D" w:rsidR="002C14E4" w:rsidRPr="00F83FF7" w:rsidRDefault="002C14E4" w:rsidP="00F83FF7">
      <w:pPr>
        <w:pStyle w:val="Odsekzoznamu"/>
        <w:numPr>
          <w:ilvl w:val="0"/>
          <w:numId w:val="7"/>
        </w:numPr>
        <w:suppressAutoHyphens w:val="0"/>
        <w:spacing w:before="120" w:after="120" w:line="240" w:lineRule="auto"/>
        <w:ind w:left="426" w:hanging="284"/>
        <w:contextualSpacing w:val="0"/>
        <w:jc w:val="both"/>
        <w:rPr>
          <w:rFonts w:cs="Calibri"/>
          <w:b/>
          <w:bCs/>
        </w:rPr>
      </w:pPr>
      <w:r w:rsidRPr="00F83FF7">
        <w:rPr>
          <w:rFonts w:cs="Calibri"/>
          <w:b/>
          <w:bCs/>
        </w:rPr>
        <w:t xml:space="preserve">analýza a doriešenie prebiehajúcich skúmaní </w:t>
      </w:r>
      <w:r w:rsidRPr="00F83FF7">
        <w:rPr>
          <w:rFonts w:cs="Calibri"/>
          <w:bCs/>
        </w:rPr>
        <w:t>vrátane urgencie vecne príslušných orgánov pre uzavretie konaní a deklarovanie oprávnených výdavkov na EK;</w:t>
      </w:r>
    </w:p>
    <w:p w14:paraId="00E7D5E2" w14:textId="2DC1F2EE" w:rsidR="0027365D" w:rsidRPr="00F83FF7" w:rsidRDefault="0027365D" w:rsidP="00F83FF7">
      <w:pPr>
        <w:pStyle w:val="Odsekzoznamu"/>
        <w:numPr>
          <w:ilvl w:val="0"/>
          <w:numId w:val="7"/>
        </w:numPr>
        <w:suppressAutoHyphens w:val="0"/>
        <w:spacing w:before="120" w:after="120" w:line="240" w:lineRule="auto"/>
        <w:ind w:left="426" w:hanging="284"/>
        <w:contextualSpacing w:val="0"/>
        <w:jc w:val="both"/>
        <w:rPr>
          <w:rFonts w:cs="Calibri"/>
          <w:b/>
          <w:bCs/>
        </w:rPr>
      </w:pPr>
      <w:r w:rsidRPr="00F83FF7">
        <w:rPr>
          <w:rFonts w:cs="Calibri"/>
          <w:b/>
          <w:bCs/>
        </w:rPr>
        <w:t xml:space="preserve">využívanie fázovania – možné </w:t>
      </w:r>
      <w:r w:rsidRPr="00F83FF7">
        <w:rPr>
          <w:rFonts w:cs="Calibri"/>
        </w:rPr>
        <w:t>rozdelenie projektov na 2 fázy, z ktorých druhá bude ukončená v programo</w:t>
      </w:r>
      <w:r w:rsidR="007E2476" w:rsidRPr="00F83FF7">
        <w:rPr>
          <w:rFonts w:cs="Calibri"/>
        </w:rPr>
        <w:t>vom období 2021 – 2027. J</w:t>
      </w:r>
      <w:r w:rsidRPr="00F83FF7">
        <w:rPr>
          <w:rFonts w:cs="Calibri"/>
        </w:rPr>
        <w:t>ednotlivé RO a SO</w:t>
      </w:r>
      <w:r w:rsidR="007E2476" w:rsidRPr="00F83FF7">
        <w:rPr>
          <w:rFonts w:cs="Calibri"/>
        </w:rPr>
        <w:t xml:space="preserve"> </w:t>
      </w:r>
      <w:r w:rsidR="001B4C6D" w:rsidRPr="00F83FF7">
        <w:rPr>
          <w:rFonts w:cs="Calibri"/>
        </w:rPr>
        <w:t>predložili</w:t>
      </w:r>
      <w:r w:rsidR="00762B17" w:rsidRPr="00F83FF7">
        <w:rPr>
          <w:rFonts w:cs="Calibri"/>
        </w:rPr>
        <w:t xml:space="preserve"> do 31.08.2023</w:t>
      </w:r>
      <w:r w:rsidRPr="00F83FF7">
        <w:rPr>
          <w:rFonts w:cs="Calibri"/>
        </w:rPr>
        <w:t xml:space="preserve"> </w:t>
      </w:r>
      <w:r w:rsidR="00762B17" w:rsidRPr="00F83FF7">
        <w:rPr>
          <w:rFonts w:cs="Calibri"/>
        </w:rPr>
        <w:t xml:space="preserve">aktualizáciu </w:t>
      </w:r>
      <w:r w:rsidRPr="00F83FF7">
        <w:rPr>
          <w:rFonts w:cs="Calibri"/>
        </w:rPr>
        <w:t>menn</w:t>
      </w:r>
      <w:r w:rsidR="00762B17" w:rsidRPr="00F83FF7">
        <w:rPr>
          <w:rFonts w:cs="Calibri"/>
        </w:rPr>
        <w:t>ého</w:t>
      </w:r>
      <w:r w:rsidRPr="00F83FF7">
        <w:rPr>
          <w:rFonts w:cs="Calibri"/>
        </w:rPr>
        <w:t xml:space="preserve"> zoznam</w:t>
      </w:r>
      <w:r w:rsidR="00762B17" w:rsidRPr="00F83FF7">
        <w:rPr>
          <w:rFonts w:cs="Calibri"/>
        </w:rPr>
        <w:t>u</w:t>
      </w:r>
      <w:r w:rsidRPr="00F83FF7">
        <w:rPr>
          <w:rFonts w:cs="Calibri"/>
        </w:rPr>
        <w:t xml:space="preserve"> projektov, ktoré plánujú </w:t>
      </w:r>
      <w:proofErr w:type="spellStart"/>
      <w:r w:rsidRPr="00F83FF7">
        <w:rPr>
          <w:rFonts w:cs="Calibri"/>
        </w:rPr>
        <w:t>fázovať</w:t>
      </w:r>
      <w:proofErr w:type="spellEnd"/>
      <w:r w:rsidRPr="00F83FF7">
        <w:rPr>
          <w:rFonts w:cs="Calibri"/>
        </w:rPr>
        <w:t>, vrátane rozdeleni</w:t>
      </w:r>
      <w:r w:rsidR="002C14E4" w:rsidRPr="00F83FF7">
        <w:rPr>
          <w:rFonts w:cs="Calibri"/>
        </w:rPr>
        <w:t>a alokácií na 1. a 2. fázu;</w:t>
      </w:r>
    </w:p>
    <w:p w14:paraId="753EE702" w14:textId="349C14B1" w:rsidR="003A1D4F" w:rsidRPr="00F83FF7" w:rsidRDefault="003A1D4F" w:rsidP="00F83FF7">
      <w:pPr>
        <w:pStyle w:val="Odsekzoznamu"/>
        <w:numPr>
          <w:ilvl w:val="0"/>
          <w:numId w:val="7"/>
        </w:numPr>
        <w:suppressAutoHyphens w:val="0"/>
        <w:spacing w:before="120" w:after="120" w:line="240" w:lineRule="auto"/>
        <w:ind w:left="426" w:hanging="284"/>
        <w:contextualSpacing w:val="0"/>
        <w:jc w:val="both"/>
        <w:rPr>
          <w:rFonts w:cs="Calibri"/>
          <w:b/>
          <w:bCs/>
        </w:rPr>
      </w:pPr>
      <w:r w:rsidRPr="00F83FF7">
        <w:rPr>
          <w:rFonts w:cs="Calibri"/>
          <w:b/>
          <w:bCs/>
        </w:rPr>
        <w:t>sfunkčnenie projektov, ktoré nebudú do 31. decembra 2023 finančne ukončené</w:t>
      </w:r>
      <w:r w:rsidR="00E70F1C">
        <w:rPr>
          <w:rFonts w:cs="Calibri"/>
          <w:b/>
          <w:bCs/>
        </w:rPr>
        <w:t>,</w:t>
      </w:r>
      <w:r w:rsidR="00E70F1C" w:rsidRPr="00E70F1C">
        <w:rPr>
          <w:rFonts w:cs="Calibri"/>
          <w:b/>
          <w:bCs/>
        </w:rPr>
        <w:t xml:space="preserve"> </w:t>
      </w:r>
      <w:r w:rsidR="00E70F1C" w:rsidRPr="00F83FF7">
        <w:rPr>
          <w:rFonts w:cs="Calibri"/>
          <w:b/>
          <w:bCs/>
        </w:rPr>
        <w:t>najneskôr do 15. februára 2027</w:t>
      </w:r>
      <w:r w:rsidRPr="00F83FF7">
        <w:rPr>
          <w:rFonts w:cs="Calibri"/>
          <w:b/>
          <w:bCs/>
        </w:rPr>
        <w:t xml:space="preserve"> </w:t>
      </w:r>
      <w:r w:rsidRPr="00F83FF7">
        <w:rPr>
          <w:rFonts w:cs="Calibri"/>
          <w:bCs/>
        </w:rPr>
        <w:t>(</w:t>
      </w:r>
      <w:r w:rsidR="00C416B7" w:rsidRPr="00F83FF7">
        <w:rPr>
          <w:rFonts w:cs="Calibri"/>
          <w:bCs/>
        </w:rPr>
        <w:t xml:space="preserve">možné </w:t>
      </w:r>
      <w:r w:rsidRPr="00F83FF7">
        <w:rPr>
          <w:rFonts w:cs="Calibri"/>
          <w:bCs/>
        </w:rPr>
        <w:t xml:space="preserve">dofinancovanie </w:t>
      </w:r>
      <w:r w:rsidR="00C416B7" w:rsidRPr="00F83FF7">
        <w:rPr>
          <w:rFonts w:cs="Calibri"/>
          <w:bCs/>
        </w:rPr>
        <w:t xml:space="preserve">projektov </w:t>
      </w:r>
      <w:r w:rsidRPr="00F83FF7">
        <w:rPr>
          <w:rFonts w:cs="Calibri"/>
          <w:bCs/>
        </w:rPr>
        <w:t>z vlastných zdrojov prijímateľa)</w:t>
      </w:r>
      <w:r w:rsidR="006874FD">
        <w:rPr>
          <w:rFonts w:cs="Calibri"/>
          <w:bCs/>
        </w:rPr>
        <w:t>.</w:t>
      </w:r>
      <w:r w:rsidR="001B4C6D" w:rsidRPr="00F83FF7">
        <w:rPr>
          <w:rFonts w:cs="Calibri"/>
        </w:rPr>
        <w:t xml:space="preserve"> Jednotlivé RO a SO predložili do 31.08.2023 indikatívny zoznam tzv. nefunkčných projektov;</w:t>
      </w:r>
    </w:p>
    <w:p w14:paraId="59050229" w14:textId="6916E0D8" w:rsidR="0027365D" w:rsidRPr="00F83FF7" w:rsidRDefault="0027365D" w:rsidP="00F83FF7">
      <w:pPr>
        <w:pStyle w:val="Odsekzoznamu"/>
        <w:numPr>
          <w:ilvl w:val="0"/>
          <w:numId w:val="7"/>
        </w:numPr>
        <w:suppressAutoHyphens w:val="0"/>
        <w:spacing w:before="120" w:after="120" w:line="240" w:lineRule="auto"/>
        <w:ind w:left="426" w:hanging="284"/>
        <w:contextualSpacing w:val="0"/>
        <w:jc w:val="both"/>
        <w:rPr>
          <w:rFonts w:cs="Calibri"/>
          <w:b/>
          <w:bCs/>
        </w:rPr>
      </w:pPr>
      <w:r w:rsidRPr="00F83FF7">
        <w:rPr>
          <w:rFonts w:cs="Calibri"/>
          <w:b/>
          <w:bCs/>
        </w:rPr>
        <w:t xml:space="preserve">využívanie </w:t>
      </w:r>
      <w:r w:rsidR="002C14E4" w:rsidRPr="00F83FF7">
        <w:rPr>
          <w:rFonts w:cs="Calibri"/>
          <w:b/>
          <w:bCs/>
        </w:rPr>
        <w:t>dodatočného príspevku</w:t>
      </w:r>
      <w:r w:rsidRPr="00F83FF7">
        <w:rPr>
          <w:rFonts w:cs="Calibri"/>
          <w:b/>
          <w:bCs/>
        </w:rPr>
        <w:t xml:space="preserve">, teda využitie prostriedkov </w:t>
      </w:r>
      <w:r w:rsidR="003A1D4F" w:rsidRPr="00F83FF7">
        <w:rPr>
          <w:rFonts w:cs="Calibri"/>
          <w:b/>
          <w:bCs/>
        </w:rPr>
        <w:t xml:space="preserve">získaných </w:t>
      </w:r>
      <w:r w:rsidRPr="00F83FF7">
        <w:rPr>
          <w:rFonts w:cs="Calibri"/>
          <w:b/>
          <w:bCs/>
        </w:rPr>
        <w:t xml:space="preserve">uplatnením 100 % financovania </w:t>
      </w:r>
      <w:r w:rsidRPr="00F83FF7">
        <w:rPr>
          <w:rFonts w:cs="Calibri"/>
          <w:bCs/>
        </w:rPr>
        <w:t>výdavkov zo strany EK za 7. a 8 účtovný rok na dofinancovania zvýšených výdavkov projektov</w:t>
      </w:r>
      <w:r w:rsidR="001E751E" w:rsidRPr="00F83FF7">
        <w:rPr>
          <w:rFonts w:cs="Calibri"/>
        </w:rPr>
        <w:t>;</w:t>
      </w:r>
    </w:p>
    <w:p w14:paraId="2DBC9CA8" w14:textId="4EA333EA" w:rsidR="001E751E" w:rsidRPr="00F83FF7" w:rsidRDefault="001E751E" w:rsidP="00F83FF7">
      <w:pPr>
        <w:pStyle w:val="Odsekzoznamu"/>
        <w:numPr>
          <w:ilvl w:val="0"/>
          <w:numId w:val="7"/>
        </w:numPr>
        <w:suppressAutoHyphens w:val="0"/>
        <w:spacing w:before="120" w:after="120" w:line="240" w:lineRule="auto"/>
        <w:ind w:left="426" w:hanging="284"/>
        <w:contextualSpacing w:val="0"/>
        <w:jc w:val="both"/>
        <w:rPr>
          <w:rFonts w:cs="Calibri"/>
          <w:b/>
          <w:bCs/>
        </w:rPr>
      </w:pPr>
      <w:r w:rsidRPr="00F83FF7">
        <w:rPr>
          <w:rFonts w:cs="Calibri"/>
          <w:b/>
          <w:bCs/>
        </w:rPr>
        <w:t xml:space="preserve">využitie dočasného </w:t>
      </w:r>
      <w:proofErr w:type="spellStart"/>
      <w:r w:rsidRPr="00F83FF7">
        <w:rPr>
          <w:rFonts w:cs="Calibri"/>
          <w:b/>
          <w:bCs/>
        </w:rPr>
        <w:t>nadkontrahovania</w:t>
      </w:r>
      <w:proofErr w:type="spellEnd"/>
      <w:r w:rsidRPr="00F83FF7">
        <w:rPr>
          <w:rFonts w:cs="Calibri"/>
          <w:b/>
          <w:bCs/>
        </w:rPr>
        <w:t xml:space="preserve"> a </w:t>
      </w:r>
      <w:proofErr w:type="spellStart"/>
      <w:r w:rsidRPr="00F83FF7">
        <w:rPr>
          <w:rFonts w:cs="Calibri"/>
          <w:b/>
          <w:bCs/>
        </w:rPr>
        <w:t>nadčerpania</w:t>
      </w:r>
      <w:proofErr w:type="spellEnd"/>
      <w:r w:rsidRPr="00F83FF7">
        <w:rPr>
          <w:rFonts w:cs="Calibri"/>
          <w:b/>
          <w:bCs/>
        </w:rPr>
        <w:t xml:space="preserve"> </w:t>
      </w:r>
      <w:r w:rsidRPr="00F83FF7">
        <w:rPr>
          <w:rFonts w:cs="Calibri"/>
          <w:bCs/>
        </w:rPr>
        <w:t xml:space="preserve">v sume 496 mil. </w:t>
      </w:r>
      <w:r w:rsidR="001B4C6D" w:rsidRPr="00F83FF7">
        <w:rPr>
          <w:rFonts w:cs="Calibri"/>
          <w:bCs/>
        </w:rPr>
        <w:t>EUR</w:t>
      </w:r>
      <w:r w:rsidRPr="00F83FF7">
        <w:rPr>
          <w:rFonts w:cs="Calibri"/>
          <w:bCs/>
        </w:rPr>
        <w:t xml:space="preserve"> s cieľom vyčerpať </w:t>
      </w:r>
      <w:r w:rsidR="001C2A46" w:rsidRPr="00F83FF7">
        <w:rPr>
          <w:rFonts w:cs="Calibri"/>
          <w:bCs/>
        </w:rPr>
        <w:br/>
      </w:r>
      <w:r w:rsidRPr="00F83FF7">
        <w:rPr>
          <w:rFonts w:cs="Calibri"/>
          <w:bCs/>
        </w:rPr>
        <w:t>100 % alokácie záväzkov EK.</w:t>
      </w:r>
    </w:p>
    <w:p w14:paraId="6C0942D2" w14:textId="57C3EE58" w:rsidR="0027365D" w:rsidRPr="00F83FF7" w:rsidRDefault="008D38CB" w:rsidP="00F83FF7">
      <w:pPr>
        <w:suppressAutoHyphens w:val="0"/>
        <w:spacing w:before="240" w:line="240" w:lineRule="auto"/>
        <w:ind w:left="142"/>
        <w:jc w:val="both"/>
        <w:rPr>
          <w:rFonts w:cs="Calibri"/>
          <w:b/>
        </w:rPr>
      </w:pPr>
      <w:r w:rsidRPr="00F83FF7">
        <w:rPr>
          <w:rFonts w:cs="Calibri"/>
          <w:b/>
        </w:rPr>
        <w:t xml:space="preserve">Tabuľka č. 1: </w:t>
      </w:r>
      <w:r w:rsidR="002C14E4" w:rsidRPr="00F83FF7">
        <w:rPr>
          <w:rFonts w:cs="Calibri"/>
          <w:b/>
        </w:rPr>
        <w:t xml:space="preserve">Prehľad opatrení na vyčerpanie </w:t>
      </w:r>
      <w:r w:rsidR="008E2D3C" w:rsidRPr="00F83FF7">
        <w:rPr>
          <w:rFonts w:cs="Calibri"/>
          <w:b/>
        </w:rPr>
        <w:t>3,</w:t>
      </w:r>
      <w:r w:rsidR="00860ED8">
        <w:rPr>
          <w:rFonts w:cs="Calibri"/>
          <w:b/>
        </w:rPr>
        <w:t>19</w:t>
      </w:r>
      <w:r w:rsidR="002C14E4" w:rsidRPr="00F83FF7">
        <w:rPr>
          <w:rFonts w:cs="Calibri"/>
          <w:b/>
        </w:rPr>
        <w:t xml:space="preserve"> mld. EUR</w:t>
      </w:r>
    </w:p>
    <w:p w14:paraId="728846B5" w14:textId="18C3CA17" w:rsidR="00131DEE" w:rsidRPr="00F83FF7" w:rsidRDefault="00131DEE" w:rsidP="00F83FF7">
      <w:pPr>
        <w:suppressAutoHyphens w:val="0"/>
        <w:spacing w:line="240" w:lineRule="auto"/>
        <w:jc w:val="both"/>
        <w:rPr>
          <w:rFonts w:cs="Calibri"/>
          <w:b/>
        </w:rPr>
      </w:pPr>
      <w:r w:rsidRPr="00131DEE">
        <w:rPr>
          <w:noProof/>
          <w:lang w:eastAsia="sk-SK"/>
        </w:rPr>
        <w:drawing>
          <wp:inline distT="0" distB="0" distL="0" distR="0" wp14:anchorId="2F63231C" wp14:editId="7521871A">
            <wp:extent cx="5981700" cy="3118421"/>
            <wp:effectExtent l="0" t="0" r="0" b="6350"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346" cy="312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EEB6A1" w14:textId="6C426B07" w:rsidR="00233816" w:rsidRPr="00F83FF7" w:rsidRDefault="00233816" w:rsidP="00F83FF7">
      <w:pPr>
        <w:spacing w:line="240" w:lineRule="auto"/>
        <w:rPr>
          <w:rFonts w:cs="Calibri"/>
          <w:i/>
          <w:sz w:val="16"/>
          <w:szCs w:val="16"/>
        </w:rPr>
      </w:pPr>
      <w:r w:rsidRPr="00F83FF7">
        <w:rPr>
          <w:rFonts w:cs="Calibri"/>
          <w:i/>
          <w:sz w:val="16"/>
          <w:szCs w:val="16"/>
        </w:rPr>
        <w:t>Zdroj údajov: Certifikačný orgán (MF SR), RO</w:t>
      </w:r>
    </w:p>
    <w:p w14:paraId="2C3EB4CB" w14:textId="77777777" w:rsidR="008E4A6D" w:rsidRPr="00F83FF7" w:rsidRDefault="008E4A6D" w:rsidP="00F83FF7">
      <w:pPr>
        <w:suppressAutoHyphens w:val="0"/>
        <w:spacing w:line="240" w:lineRule="auto"/>
        <w:jc w:val="both"/>
        <w:rPr>
          <w:rFonts w:cs="Calibri"/>
          <w:b/>
        </w:rPr>
      </w:pPr>
    </w:p>
    <w:p w14:paraId="57DDDEE6" w14:textId="76EF86EA" w:rsidR="0013527E" w:rsidRPr="00F83FF7" w:rsidRDefault="0013527E" w:rsidP="00F83FF7">
      <w:pPr>
        <w:suppressAutoHyphens w:val="0"/>
        <w:spacing w:line="240" w:lineRule="auto"/>
        <w:jc w:val="both"/>
        <w:rPr>
          <w:rFonts w:cs="Calibri"/>
          <w:b/>
        </w:rPr>
      </w:pPr>
      <w:r w:rsidRPr="00F83FF7">
        <w:rPr>
          <w:rFonts w:cs="Calibri"/>
          <w:b/>
        </w:rPr>
        <w:t xml:space="preserve">Z objemu </w:t>
      </w:r>
      <w:r w:rsidR="008E2D3C" w:rsidRPr="00F83FF7">
        <w:rPr>
          <w:rFonts w:cs="Calibri"/>
          <w:b/>
        </w:rPr>
        <w:t>3</w:t>
      </w:r>
      <w:r w:rsidRPr="00F83FF7">
        <w:rPr>
          <w:rFonts w:cs="Calibri"/>
          <w:b/>
        </w:rPr>
        <w:t>,</w:t>
      </w:r>
      <w:r w:rsidR="00860ED8">
        <w:rPr>
          <w:rFonts w:cs="Calibri"/>
          <w:b/>
        </w:rPr>
        <w:t>19</w:t>
      </w:r>
      <w:r w:rsidRPr="00F83FF7">
        <w:rPr>
          <w:rFonts w:cs="Calibri"/>
          <w:b/>
        </w:rPr>
        <w:t xml:space="preserve"> mld. EUR je plánovaných na:</w:t>
      </w:r>
    </w:p>
    <w:p w14:paraId="75BD1330" w14:textId="4E20E29C" w:rsidR="0013527E" w:rsidRPr="00F83FF7" w:rsidRDefault="0013527E" w:rsidP="00F83FF7">
      <w:pPr>
        <w:pStyle w:val="Odsekzoznamu"/>
        <w:numPr>
          <w:ilvl w:val="0"/>
          <w:numId w:val="18"/>
        </w:numPr>
        <w:tabs>
          <w:tab w:val="left" w:pos="4536"/>
        </w:tabs>
        <w:suppressAutoHyphens w:val="0"/>
        <w:spacing w:after="160" w:line="240" w:lineRule="auto"/>
        <w:rPr>
          <w:rFonts w:cs="Calibri"/>
        </w:rPr>
      </w:pPr>
      <w:r w:rsidRPr="00F83FF7">
        <w:rPr>
          <w:rFonts w:cs="Calibri"/>
          <w:b/>
        </w:rPr>
        <w:t>SAFE</w:t>
      </w:r>
      <w:r w:rsidRPr="00F83FF7">
        <w:rPr>
          <w:rFonts w:cs="Calibri"/>
        </w:rPr>
        <w:t>, t.</w:t>
      </w:r>
      <w:r w:rsidR="00F83FF7">
        <w:rPr>
          <w:rFonts w:cs="Calibri"/>
        </w:rPr>
        <w:t xml:space="preserve"> </w:t>
      </w:r>
      <w:r w:rsidRPr="00F83FF7">
        <w:rPr>
          <w:rFonts w:cs="Calibri"/>
        </w:rPr>
        <w:t xml:space="preserve">j. riešenie </w:t>
      </w:r>
      <w:proofErr w:type="spellStart"/>
      <w:r w:rsidRPr="00F83FF7">
        <w:rPr>
          <w:rFonts w:cs="Calibri"/>
        </w:rPr>
        <w:t>energokrízy</w:t>
      </w:r>
      <w:proofErr w:type="spellEnd"/>
      <w:r w:rsidRPr="00F83FF7">
        <w:rPr>
          <w:rFonts w:cs="Calibri"/>
        </w:rPr>
        <w:t>:</w:t>
      </w:r>
      <w:r w:rsidR="008E2D3C" w:rsidRPr="00F83FF7">
        <w:rPr>
          <w:rFonts w:cs="Calibri"/>
        </w:rPr>
        <w:tab/>
      </w:r>
      <w:r w:rsidRPr="00F83FF7">
        <w:rPr>
          <w:rFonts w:cs="Calibri"/>
        </w:rPr>
        <w:t>1,</w:t>
      </w:r>
      <w:r w:rsidR="00495E13">
        <w:rPr>
          <w:rFonts w:cs="Calibri"/>
        </w:rPr>
        <w:t>10</w:t>
      </w:r>
      <w:r w:rsidRPr="00F83FF7">
        <w:rPr>
          <w:rFonts w:cs="Calibri"/>
        </w:rPr>
        <w:t xml:space="preserve"> mld. EUR</w:t>
      </w:r>
    </w:p>
    <w:p w14:paraId="71961F61" w14:textId="1288AEAC" w:rsidR="0013527E" w:rsidRPr="00F83FF7" w:rsidRDefault="0013527E" w:rsidP="00F36602">
      <w:pPr>
        <w:pStyle w:val="Odsekzoznamu"/>
        <w:numPr>
          <w:ilvl w:val="0"/>
          <w:numId w:val="18"/>
        </w:numPr>
        <w:tabs>
          <w:tab w:val="left" w:pos="4536"/>
        </w:tabs>
        <w:suppressAutoHyphens w:val="0"/>
        <w:spacing w:after="160" w:line="240" w:lineRule="auto"/>
        <w:ind w:right="-144"/>
        <w:jc w:val="both"/>
        <w:rPr>
          <w:rFonts w:cs="Calibri"/>
        </w:rPr>
      </w:pPr>
      <w:r w:rsidRPr="00F83FF7">
        <w:rPr>
          <w:rFonts w:cs="Calibri"/>
          <w:b/>
        </w:rPr>
        <w:t>FAST CARE</w:t>
      </w:r>
      <w:r w:rsidR="00EA7530" w:rsidRPr="00F83FF7">
        <w:rPr>
          <w:rFonts w:cs="Calibri"/>
        </w:rPr>
        <w:t xml:space="preserve">, podpora UA utečencov: </w:t>
      </w:r>
      <w:r w:rsidR="00EA7530" w:rsidRPr="00F83FF7">
        <w:rPr>
          <w:rFonts w:cs="Calibri"/>
        </w:rPr>
        <w:tab/>
      </w:r>
      <w:r w:rsidR="00F36602">
        <w:rPr>
          <w:rFonts w:cs="Calibri"/>
        </w:rPr>
        <w:t>79,54</w:t>
      </w:r>
      <w:r w:rsidR="008E2D3C" w:rsidRPr="00F83FF7">
        <w:rPr>
          <w:rFonts w:cs="Calibri"/>
        </w:rPr>
        <w:t xml:space="preserve"> mil. EUR (</w:t>
      </w:r>
      <w:r w:rsidR="00D348FB" w:rsidRPr="00F83FF7">
        <w:rPr>
          <w:rFonts w:cs="Calibri"/>
        </w:rPr>
        <w:t>2</w:t>
      </w:r>
      <w:r w:rsidR="00F36602">
        <w:rPr>
          <w:rFonts w:cs="Calibri"/>
        </w:rPr>
        <w:t>35,71</w:t>
      </w:r>
      <w:r w:rsidR="00D348FB" w:rsidRPr="00F83FF7">
        <w:rPr>
          <w:rFonts w:cs="Calibri"/>
        </w:rPr>
        <w:t xml:space="preserve"> </w:t>
      </w:r>
      <w:r w:rsidR="008E2D3C" w:rsidRPr="00F83FF7">
        <w:rPr>
          <w:rFonts w:cs="Calibri"/>
        </w:rPr>
        <w:t>mil. EUR už bolo vyčerpan</w:t>
      </w:r>
      <w:r w:rsidR="0071458E" w:rsidRPr="00F83FF7">
        <w:rPr>
          <w:rFonts w:cs="Calibri"/>
        </w:rPr>
        <w:t>ých</w:t>
      </w:r>
      <w:r w:rsidR="008E2D3C" w:rsidRPr="00F83FF7">
        <w:rPr>
          <w:rFonts w:cs="Calibri"/>
        </w:rPr>
        <w:t>)</w:t>
      </w:r>
    </w:p>
    <w:p w14:paraId="273ED1B0" w14:textId="70380026" w:rsidR="0013527E" w:rsidRPr="00F83FF7" w:rsidRDefault="007E2476" w:rsidP="00F83FF7">
      <w:pPr>
        <w:pStyle w:val="Odsekzoznamu"/>
        <w:numPr>
          <w:ilvl w:val="0"/>
          <w:numId w:val="18"/>
        </w:numPr>
        <w:tabs>
          <w:tab w:val="left" w:pos="4253"/>
        </w:tabs>
        <w:suppressAutoHyphens w:val="0"/>
        <w:spacing w:after="160" w:line="240" w:lineRule="auto"/>
        <w:rPr>
          <w:rFonts w:cs="Calibri"/>
        </w:rPr>
      </w:pPr>
      <w:r w:rsidRPr="00F83FF7">
        <w:rPr>
          <w:rFonts w:cs="Calibri"/>
          <w:b/>
        </w:rPr>
        <w:t xml:space="preserve">realizácia </w:t>
      </w:r>
      <w:proofErr w:type="spellStart"/>
      <w:r w:rsidRPr="00F83FF7">
        <w:rPr>
          <w:rFonts w:cs="Calibri"/>
          <w:b/>
        </w:rPr>
        <w:t>zazmluvnených</w:t>
      </w:r>
      <w:proofErr w:type="spellEnd"/>
      <w:r w:rsidR="0013527E" w:rsidRPr="00F83FF7">
        <w:rPr>
          <w:rFonts w:cs="Calibri"/>
          <w:b/>
        </w:rPr>
        <w:t xml:space="preserve"> projektov EŠIF: </w:t>
      </w:r>
      <w:r w:rsidR="00383A45">
        <w:rPr>
          <w:rFonts w:cs="Calibri"/>
          <w:b/>
        </w:rPr>
        <w:t xml:space="preserve"> </w:t>
      </w:r>
      <w:r w:rsidR="00E21C46" w:rsidRPr="00F83FF7">
        <w:rPr>
          <w:rFonts w:cs="Calibri"/>
          <w:b/>
        </w:rPr>
        <w:t>2,</w:t>
      </w:r>
      <w:r w:rsidR="00F36602">
        <w:rPr>
          <w:rFonts w:cs="Calibri"/>
          <w:b/>
        </w:rPr>
        <w:t>01</w:t>
      </w:r>
      <w:r w:rsidR="0013527E" w:rsidRPr="00F83FF7">
        <w:rPr>
          <w:rFonts w:cs="Calibri"/>
          <w:b/>
        </w:rPr>
        <w:t xml:space="preserve"> mld</w:t>
      </w:r>
      <w:r w:rsidR="0013527E" w:rsidRPr="00F83FF7">
        <w:rPr>
          <w:rFonts w:cs="Calibri"/>
        </w:rPr>
        <w:t xml:space="preserve">. </w:t>
      </w:r>
      <w:r w:rsidR="0013527E" w:rsidRPr="00F83FF7">
        <w:rPr>
          <w:rFonts w:cs="Calibri"/>
          <w:b/>
        </w:rPr>
        <w:t>EUR (t.</w:t>
      </w:r>
      <w:ins w:id="3" w:author="Janíková, Michaela" w:date="2023-09-25T13:38:00Z">
        <w:r w:rsidR="00BB4003">
          <w:rPr>
            <w:rFonts w:cs="Calibri"/>
            <w:b/>
          </w:rPr>
          <w:t xml:space="preserve"> </w:t>
        </w:r>
      </w:ins>
      <w:r w:rsidR="0013527E" w:rsidRPr="00F83FF7">
        <w:rPr>
          <w:rFonts w:cs="Calibri"/>
          <w:b/>
        </w:rPr>
        <w:t xml:space="preserve">j. </w:t>
      </w:r>
      <w:r w:rsidR="00C34293" w:rsidRPr="00F83FF7">
        <w:rPr>
          <w:rFonts w:cs="Calibri"/>
          <w:b/>
        </w:rPr>
        <w:t>1</w:t>
      </w:r>
      <w:r w:rsidR="00F36602">
        <w:rPr>
          <w:rFonts w:cs="Calibri"/>
          <w:b/>
        </w:rPr>
        <w:t>4</w:t>
      </w:r>
      <w:r w:rsidR="00C34293" w:rsidRPr="00F83FF7">
        <w:rPr>
          <w:rFonts w:cs="Calibri"/>
          <w:b/>
        </w:rPr>
        <w:t xml:space="preserve"> </w:t>
      </w:r>
      <w:r w:rsidR="0013527E" w:rsidRPr="00F83FF7">
        <w:rPr>
          <w:rFonts w:cs="Calibri"/>
          <w:b/>
        </w:rPr>
        <w:t>% z alokácie)</w:t>
      </w:r>
      <w:r w:rsidR="0013527E" w:rsidRPr="00F83FF7">
        <w:rPr>
          <w:rFonts w:cs="Calibri"/>
        </w:rPr>
        <w:t xml:space="preserve"> </w:t>
      </w:r>
    </w:p>
    <w:p w14:paraId="54CAD732" w14:textId="74E599CF" w:rsidR="0010111E" w:rsidRPr="00F83FF7" w:rsidRDefault="007E2C69" w:rsidP="00F83FF7">
      <w:pPr>
        <w:spacing w:line="240" w:lineRule="auto"/>
        <w:jc w:val="both"/>
        <w:rPr>
          <w:rFonts w:cs="Calibri"/>
        </w:rPr>
      </w:pPr>
      <w:r w:rsidRPr="00F83FF7">
        <w:rPr>
          <w:rFonts w:cs="Calibri"/>
        </w:rPr>
        <w:t>K</w:t>
      </w:r>
      <w:r w:rsidR="0013527E" w:rsidRPr="00F83FF7">
        <w:rPr>
          <w:rFonts w:cs="Calibri"/>
        </w:rPr>
        <w:t xml:space="preserve"> </w:t>
      </w:r>
      <w:r w:rsidR="00435E70">
        <w:rPr>
          <w:rFonts w:cs="Calibri"/>
        </w:rPr>
        <w:t>15</w:t>
      </w:r>
      <w:r w:rsidR="0013527E" w:rsidRPr="00F83FF7">
        <w:rPr>
          <w:rFonts w:cs="Calibri"/>
        </w:rPr>
        <w:t>.0</w:t>
      </w:r>
      <w:r w:rsidR="00495E13">
        <w:rPr>
          <w:rFonts w:cs="Calibri"/>
        </w:rPr>
        <w:t>9</w:t>
      </w:r>
      <w:r w:rsidR="0013527E" w:rsidRPr="00F83FF7">
        <w:rPr>
          <w:rFonts w:cs="Calibri"/>
        </w:rPr>
        <w:t>.2023 je v </w:t>
      </w:r>
      <w:r w:rsidRPr="00F83FF7">
        <w:rPr>
          <w:rFonts w:cs="Calibri"/>
        </w:rPr>
        <w:t>r</w:t>
      </w:r>
      <w:r w:rsidR="00BE4B36" w:rsidRPr="00F83FF7">
        <w:rPr>
          <w:rFonts w:cs="Calibri"/>
        </w:rPr>
        <w:t xml:space="preserve">ealizácii ešte 6 </w:t>
      </w:r>
      <w:r w:rsidR="00C100BB">
        <w:rPr>
          <w:rFonts w:cs="Calibri"/>
        </w:rPr>
        <w:t>432</w:t>
      </w:r>
      <w:r w:rsidR="0013527E" w:rsidRPr="00F83FF7">
        <w:rPr>
          <w:rFonts w:cs="Calibri"/>
        </w:rPr>
        <w:t xml:space="preserve"> projektov</w:t>
      </w:r>
      <w:r w:rsidR="005361A0" w:rsidRPr="00F83FF7">
        <w:rPr>
          <w:rFonts w:cs="Calibri"/>
        </w:rPr>
        <w:t xml:space="preserve"> </w:t>
      </w:r>
      <w:r w:rsidR="005361A0" w:rsidRPr="00F83FF7">
        <w:rPr>
          <w:rFonts w:cs="Calibri"/>
          <w:b/>
        </w:rPr>
        <w:t>(okrem projektov FAST CARE)</w:t>
      </w:r>
      <w:r w:rsidR="0013527E" w:rsidRPr="00F83FF7">
        <w:rPr>
          <w:rFonts w:cs="Calibri"/>
        </w:rPr>
        <w:t xml:space="preserve"> so </w:t>
      </w:r>
      <w:proofErr w:type="spellStart"/>
      <w:r w:rsidR="0013527E" w:rsidRPr="00F83FF7">
        <w:rPr>
          <w:rFonts w:cs="Calibri"/>
        </w:rPr>
        <w:t>zazmluvnenou</w:t>
      </w:r>
      <w:proofErr w:type="spellEnd"/>
      <w:r w:rsidR="0013527E" w:rsidRPr="00F83FF7">
        <w:rPr>
          <w:rFonts w:cs="Calibri"/>
        </w:rPr>
        <w:t xml:space="preserve"> sumou 9,</w:t>
      </w:r>
      <w:r w:rsidR="00AB7349" w:rsidRPr="00F83FF7">
        <w:rPr>
          <w:rFonts w:cs="Calibri"/>
        </w:rPr>
        <w:t>49</w:t>
      </w:r>
      <w:r w:rsidRPr="00F83FF7">
        <w:rPr>
          <w:rFonts w:cs="Calibri"/>
        </w:rPr>
        <w:t xml:space="preserve"> </w:t>
      </w:r>
      <w:r w:rsidR="0013527E" w:rsidRPr="00F83FF7">
        <w:rPr>
          <w:rFonts w:cs="Calibri"/>
        </w:rPr>
        <w:t xml:space="preserve">mld. EUR, z ktorých je </w:t>
      </w:r>
      <w:r w:rsidR="0013527E" w:rsidRPr="00F83FF7">
        <w:rPr>
          <w:rFonts w:cs="Calibri"/>
          <w:b/>
        </w:rPr>
        <w:t xml:space="preserve">ešte nevyčerpaných </w:t>
      </w:r>
      <w:r w:rsidR="00C34293" w:rsidRPr="00F83FF7">
        <w:rPr>
          <w:rFonts w:cs="Calibri"/>
          <w:b/>
        </w:rPr>
        <w:t>4,</w:t>
      </w:r>
      <w:r w:rsidR="00C100BB">
        <w:rPr>
          <w:rFonts w:cs="Calibri"/>
          <w:b/>
        </w:rPr>
        <w:t>4</w:t>
      </w:r>
      <w:r w:rsidR="00C34293" w:rsidRPr="00F83FF7">
        <w:rPr>
          <w:rFonts w:cs="Calibri"/>
          <w:b/>
        </w:rPr>
        <w:t>5</w:t>
      </w:r>
      <w:r w:rsidR="0013527E" w:rsidRPr="00F83FF7">
        <w:rPr>
          <w:rFonts w:cs="Calibri"/>
          <w:b/>
        </w:rPr>
        <w:t xml:space="preserve"> mld. EUR</w:t>
      </w:r>
      <w:r w:rsidR="00310704" w:rsidRPr="00F83FF7">
        <w:rPr>
          <w:rFonts w:cs="Calibri"/>
          <w:b/>
        </w:rPr>
        <w:t xml:space="preserve"> </w:t>
      </w:r>
      <w:r w:rsidR="00310704" w:rsidRPr="00F83FF7">
        <w:rPr>
          <w:rFonts w:cs="Calibri"/>
        </w:rPr>
        <w:t>(EÚ zdroj)</w:t>
      </w:r>
      <w:r w:rsidR="00925488" w:rsidRPr="00F83FF7">
        <w:rPr>
          <w:rFonts w:cs="Calibri"/>
          <w:b/>
        </w:rPr>
        <w:t>.</w:t>
      </w:r>
      <w:r w:rsidRPr="00F83FF7">
        <w:rPr>
          <w:rFonts w:cs="Calibri"/>
          <w:b/>
        </w:rPr>
        <w:t xml:space="preserve"> </w:t>
      </w:r>
    </w:p>
    <w:p w14:paraId="5A766FC2" w14:textId="7349526A" w:rsidR="00F85525" w:rsidRPr="00F83FF7" w:rsidRDefault="00F85525" w:rsidP="00F83FF7">
      <w:pPr>
        <w:suppressAutoHyphens w:val="0"/>
        <w:spacing w:after="160" w:line="240" w:lineRule="auto"/>
        <w:rPr>
          <w:rStyle w:val="Intenzvnezvraznenie"/>
          <w:rFonts w:cs="Calibri"/>
          <w:i w:val="0"/>
          <w:color w:val="auto"/>
        </w:rPr>
      </w:pPr>
      <w:r w:rsidRPr="00F83FF7">
        <w:rPr>
          <w:rStyle w:val="Intenzvnezvraznenie"/>
          <w:rFonts w:cs="Calibri"/>
          <w:i w:val="0"/>
          <w:color w:val="auto"/>
        </w:rPr>
        <w:br w:type="page"/>
      </w:r>
    </w:p>
    <w:p w14:paraId="3C8E16E7" w14:textId="32C86552" w:rsidR="003B1186" w:rsidRPr="00F83FF7" w:rsidRDefault="009736EA" w:rsidP="00F83FF7">
      <w:pPr>
        <w:pStyle w:val="Nadpis2"/>
        <w:keepNext w:val="0"/>
        <w:keepLines w:val="0"/>
        <w:numPr>
          <w:ilvl w:val="1"/>
          <w:numId w:val="1"/>
        </w:numPr>
        <w:suppressAutoHyphens w:val="0"/>
        <w:spacing w:before="0" w:after="120" w:line="240" w:lineRule="auto"/>
        <w:ind w:left="709" w:hanging="567"/>
        <w:contextualSpacing/>
        <w:jc w:val="both"/>
        <w:rPr>
          <w:rFonts w:ascii="Calibri" w:eastAsia="Times New Roman" w:hAnsi="Calibri" w:cs="Calibri"/>
          <w:b/>
          <w:color w:val="0055A1"/>
        </w:rPr>
      </w:pPr>
      <w:bookmarkStart w:id="4" w:name="_Toc144991769"/>
      <w:bookmarkStart w:id="5" w:name="_Toc84585137"/>
      <w:bookmarkStart w:id="6" w:name="_Toc146185562"/>
      <w:bookmarkEnd w:id="4"/>
      <w:r w:rsidRPr="00F83FF7">
        <w:rPr>
          <w:rFonts w:ascii="Calibri" w:eastAsia="Times New Roman" w:hAnsi="Calibri" w:cs="Calibri"/>
          <w:b/>
          <w:color w:val="0055A1"/>
        </w:rPr>
        <w:lastRenderedPageBreak/>
        <w:t>Stav implementácie</w:t>
      </w:r>
      <w:bookmarkEnd w:id="5"/>
      <w:r w:rsidR="00E401A6" w:rsidRPr="00F83FF7">
        <w:rPr>
          <w:rFonts w:ascii="Calibri" w:eastAsia="Times New Roman" w:hAnsi="Calibri" w:cs="Calibri"/>
          <w:b/>
          <w:color w:val="0055A1"/>
        </w:rPr>
        <w:t xml:space="preserve"> </w:t>
      </w:r>
      <w:r w:rsidR="001D6084" w:rsidRPr="00F83FF7">
        <w:rPr>
          <w:rFonts w:ascii="Calibri" w:eastAsia="Times New Roman" w:hAnsi="Calibri" w:cs="Calibri"/>
          <w:b/>
          <w:color w:val="0055A1"/>
        </w:rPr>
        <w:t>podľa operačných programov</w:t>
      </w:r>
      <w:bookmarkEnd w:id="6"/>
      <w:r w:rsidR="001D6084" w:rsidRPr="00F83FF7">
        <w:rPr>
          <w:rFonts w:ascii="Calibri" w:eastAsia="Times New Roman" w:hAnsi="Calibri" w:cs="Calibri"/>
          <w:b/>
          <w:color w:val="0055A1"/>
        </w:rPr>
        <w:t xml:space="preserve"> </w:t>
      </w:r>
    </w:p>
    <w:p w14:paraId="701FA365" w14:textId="28703C0D" w:rsidR="00035589" w:rsidRPr="00F83FF7" w:rsidRDefault="00E21C46" w:rsidP="00F83FF7">
      <w:pPr>
        <w:suppressAutoHyphens w:val="0"/>
        <w:spacing w:before="120" w:after="120" w:line="240" w:lineRule="auto"/>
        <w:jc w:val="both"/>
        <w:rPr>
          <w:rStyle w:val="Zstupntext"/>
          <w:rFonts w:ascii="Calibri" w:eastAsiaTheme="majorEastAsia" w:hAnsi="Calibri" w:cs="Calibri"/>
          <w:b/>
          <w:color w:val="auto"/>
          <w:sz w:val="26"/>
          <w:szCs w:val="26"/>
        </w:rPr>
      </w:pPr>
      <w:r w:rsidRPr="00F83FF7">
        <w:rPr>
          <w:rStyle w:val="Zstupntext"/>
          <w:rFonts w:ascii="Calibri" w:hAnsi="Calibri" w:cs="Calibri"/>
          <w:color w:val="000000"/>
        </w:rPr>
        <w:t>Aktuálna alokácia EÚ z</w:t>
      </w:r>
      <w:r w:rsidR="00DB6A6D" w:rsidRPr="00F83FF7">
        <w:rPr>
          <w:rStyle w:val="Zstupntext"/>
          <w:rFonts w:ascii="Calibri" w:hAnsi="Calibri" w:cs="Calibri"/>
          <w:color w:val="000000"/>
        </w:rPr>
        <w:t xml:space="preserve">drojov </w:t>
      </w:r>
      <w:r w:rsidRPr="00F83FF7">
        <w:rPr>
          <w:rStyle w:val="Zstupntext"/>
          <w:rFonts w:ascii="Calibri" w:hAnsi="Calibri" w:cs="Calibri"/>
          <w:color w:val="000000"/>
        </w:rPr>
        <w:t xml:space="preserve">programového obdobia 2014 – 2020 je vo výške 14,50 mld. EUR (oproti pôvodnej alokácii vo výške 13,78 mld. EUR došlo v rokoch 2021 – 2022 k navýšeniu o zdroje REACT-EU vo výške 722,25 mil. EUR). </w:t>
      </w:r>
    </w:p>
    <w:p w14:paraId="5F77C824" w14:textId="77777777" w:rsidR="007A43DD" w:rsidRPr="00F83FF7" w:rsidRDefault="007A43DD" w:rsidP="00F83FF7">
      <w:pPr>
        <w:numPr>
          <w:ilvl w:val="0"/>
          <w:numId w:val="6"/>
        </w:numPr>
        <w:spacing w:before="120" w:after="80" w:line="240" w:lineRule="auto"/>
        <w:ind w:left="714" w:hanging="357"/>
        <w:jc w:val="both"/>
        <w:rPr>
          <w:rFonts w:cs="Calibri"/>
          <w:b/>
          <w:color w:val="2F5496" w:themeColor="accent5" w:themeShade="BF"/>
        </w:rPr>
      </w:pPr>
      <w:r w:rsidRPr="00F83FF7">
        <w:rPr>
          <w:rFonts w:cs="Calibri"/>
          <w:b/>
          <w:color w:val="2F5496" w:themeColor="accent5" w:themeShade="BF"/>
        </w:rPr>
        <w:t>Výzvy/vyzvania</w:t>
      </w:r>
    </w:p>
    <w:p w14:paraId="0E660388" w14:textId="73841591" w:rsidR="00392CDE" w:rsidRPr="00F83FF7" w:rsidRDefault="00DB6A6D" w:rsidP="00F83FF7">
      <w:pPr>
        <w:spacing w:before="120" w:after="80" w:line="240" w:lineRule="auto"/>
        <w:jc w:val="both"/>
        <w:rPr>
          <w:rFonts w:cs="Calibri"/>
        </w:rPr>
      </w:pPr>
      <w:r w:rsidRPr="00F83FF7">
        <w:rPr>
          <w:rFonts w:cs="Calibri"/>
          <w:color w:val="000000"/>
        </w:rPr>
        <w:t xml:space="preserve">Z celkovej alokácie na programové obdobie 2014 – 2020 sprístupnili riadiace orgány </w:t>
      </w:r>
      <w:r w:rsidR="00392CDE" w:rsidRPr="00F83FF7">
        <w:rPr>
          <w:rFonts w:cs="Calibri"/>
          <w:color w:val="000000"/>
        </w:rPr>
        <w:t>v </w:t>
      </w:r>
      <w:r w:rsidR="00E70F1C">
        <w:rPr>
          <w:rFonts w:cs="Calibri"/>
          <w:b/>
          <w:color w:val="000000"/>
        </w:rPr>
        <w:t>845</w:t>
      </w:r>
      <w:r w:rsidR="00392CDE" w:rsidRPr="00F83FF7">
        <w:rPr>
          <w:rFonts w:cs="Calibri"/>
          <w:b/>
          <w:color w:val="000000"/>
        </w:rPr>
        <w:t xml:space="preserve"> výzvach a vyzvaniach</w:t>
      </w:r>
      <w:r w:rsidR="00392CDE" w:rsidRPr="00F83FF7">
        <w:rPr>
          <w:rFonts w:cs="Calibri"/>
          <w:color w:val="000000"/>
        </w:rPr>
        <w:t xml:space="preserve"> pre potenciálnych žiadateľov nenávratného finančného príspevku k </w:t>
      </w:r>
      <w:r w:rsidR="00435E70">
        <w:rPr>
          <w:rFonts w:cs="Calibri"/>
          <w:color w:val="000000"/>
        </w:rPr>
        <w:t>15</w:t>
      </w:r>
      <w:r w:rsidR="00392CDE" w:rsidRPr="00F83FF7">
        <w:rPr>
          <w:rFonts w:cs="Calibri"/>
          <w:color w:val="000000"/>
        </w:rPr>
        <w:t>.0</w:t>
      </w:r>
      <w:r w:rsidR="00495E13">
        <w:rPr>
          <w:rFonts w:cs="Calibri"/>
          <w:color w:val="000000"/>
        </w:rPr>
        <w:t>9</w:t>
      </w:r>
      <w:r w:rsidR="00392CDE" w:rsidRPr="00F83FF7">
        <w:rPr>
          <w:rFonts w:cs="Calibri"/>
          <w:color w:val="000000"/>
        </w:rPr>
        <w:t xml:space="preserve">.2023 finančné prostriedky vo výške </w:t>
      </w:r>
      <w:r w:rsidR="00392CDE" w:rsidRPr="00F83FF7">
        <w:rPr>
          <w:rFonts w:cs="Calibri"/>
          <w:b/>
          <w:color w:val="000000"/>
        </w:rPr>
        <w:t>22,</w:t>
      </w:r>
      <w:r w:rsidR="00766E5F">
        <w:rPr>
          <w:rFonts w:cs="Calibri"/>
          <w:b/>
          <w:color w:val="000000"/>
        </w:rPr>
        <w:t>67</w:t>
      </w:r>
      <w:r w:rsidR="00392CDE" w:rsidRPr="00F83FF7">
        <w:rPr>
          <w:rFonts w:cs="Calibri"/>
          <w:b/>
          <w:color w:val="000000"/>
        </w:rPr>
        <w:t xml:space="preserve"> mld. EUR</w:t>
      </w:r>
      <w:r w:rsidR="00392CDE" w:rsidRPr="00F83FF7">
        <w:rPr>
          <w:rFonts w:cs="Calibri"/>
          <w:color w:val="000000"/>
        </w:rPr>
        <w:t xml:space="preserve">, čo predstavuje </w:t>
      </w:r>
      <w:r w:rsidR="00392CDE" w:rsidRPr="00F83FF7">
        <w:rPr>
          <w:rFonts w:cs="Calibri"/>
          <w:b/>
          <w:color w:val="000000"/>
        </w:rPr>
        <w:t>15</w:t>
      </w:r>
      <w:r w:rsidR="00766E5F">
        <w:rPr>
          <w:rFonts w:cs="Calibri"/>
          <w:b/>
          <w:color w:val="000000"/>
        </w:rPr>
        <w:t>6</w:t>
      </w:r>
      <w:r w:rsidR="00392CDE" w:rsidRPr="00F83FF7">
        <w:rPr>
          <w:rFonts w:cs="Calibri"/>
          <w:b/>
          <w:color w:val="000000"/>
        </w:rPr>
        <w:t>,</w:t>
      </w:r>
      <w:r w:rsidR="00766E5F">
        <w:rPr>
          <w:rFonts w:cs="Calibri"/>
          <w:b/>
          <w:color w:val="000000"/>
        </w:rPr>
        <w:t>7</w:t>
      </w:r>
      <w:r w:rsidR="00392CDE" w:rsidRPr="00F83FF7">
        <w:rPr>
          <w:rFonts w:cs="Calibri"/>
          <w:b/>
          <w:color w:val="000000"/>
        </w:rPr>
        <w:t>9 %</w:t>
      </w:r>
      <w:r w:rsidR="00392CDE" w:rsidRPr="00F83FF7">
        <w:rPr>
          <w:rFonts w:cs="Calibri"/>
          <w:color w:val="000000"/>
        </w:rPr>
        <w:t xml:space="preserve"> z celkovej alokácie (EÚ zdroj).</w:t>
      </w:r>
      <w:r w:rsidR="00392CDE" w:rsidRPr="00F83FF7">
        <w:rPr>
          <w:rFonts w:cs="Calibri"/>
        </w:rPr>
        <w:t xml:space="preserve"> </w:t>
      </w:r>
    </w:p>
    <w:p w14:paraId="070087C7" w14:textId="29BA81DB" w:rsidR="007A43DD" w:rsidRPr="00F83FF7" w:rsidRDefault="007A43DD" w:rsidP="00F83FF7">
      <w:pPr>
        <w:numPr>
          <w:ilvl w:val="0"/>
          <w:numId w:val="6"/>
        </w:numPr>
        <w:spacing w:before="120" w:after="80" w:line="240" w:lineRule="auto"/>
        <w:ind w:left="714" w:hanging="357"/>
        <w:jc w:val="both"/>
        <w:rPr>
          <w:rFonts w:cs="Calibri"/>
          <w:b/>
          <w:color w:val="2F5496" w:themeColor="accent5" w:themeShade="BF"/>
        </w:rPr>
      </w:pPr>
      <w:r w:rsidRPr="00F83FF7">
        <w:rPr>
          <w:rFonts w:cs="Calibri"/>
          <w:b/>
          <w:color w:val="2F5496" w:themeColor="accent5" w:themeShade="BF"/>
        </w:rPr>
        <w:t>Kontrahovanie</w:t>
      </w:r>
    </w:p>
    <w:p w14:paraId="19DA586C" w14:textId="3D4A5E9E" w:rsidR="00C34293" w:rsidRPr="00F83FF7" w:rsidRDefault="00C34293" w:rsidP="00F83FF7">
      <w:pPr>
        <w:spacing w:before="120" w:after="80" w:line="240" w:lineRule="auto"/>
        <w:jc w:val="both"/>
        <w:rPr>
          <w:rFonts w:cs="Calibri"/>
        </w:rPr>
      </w:pPr>
      <w:r w:rsidRPr="00F83FF7">
        <w:rPr>
          <w:rFonts w:cs="Calibri"/>
        </w:rPr>
        <w:t xml:space="preserve">Úroveň </w:t>
      </w:r>
      <w:r w:rsidRPr="00F83FF7">
        <w:rPr>
          <w:rFonts w:cs="Calibri"/>
          <w:b/>
        </w:rPr>
        <w:t>kontrahovania</w:t>
      </w:r>
      <w:r w:rsidRPr="00F83FF7">
        <w:rPr>
          <w:rFonts w:cs="Calibri"/>
        </w:rPr>
        <w:t xml:space="preserve"> všetkých fondov alokovaných pre SR (okrem EPFRV) v rámci programového obdobia 2014 – 2020 dosiahla </w:t>
      </w:r>
      <w:r w:rsidR="00392CDE" w:rsidRPr="00F83FF7">
        <w:rPr>
          <w:rFonts w:cs="Calibri"/>
        </w:rPr>
        <w:t>k </w:t>
      </w:r>
      <w:r w:rsidR="00435E70">
        <w:rPr>
          <w:rFonts w:cs="Calibri"/>
        </w:rPr>
        <w:t>15</w:t>
      </w:r>
      <w:r w:rsidR="00392CDE" w:rsidRPr="00F83FF7">
        <w:rPr>
          <w:rFonts w:cs="Calibri"/>
        </w:rPr>
        <w:t>.0</w:t>
      </w:r>
      <w:r w:rsidR="00495E13">
        <w:rPr>
          <w:rFonts w:cs="Calibri"/>
        </w:rPr>
        <w:t>9</w:t>
      </w:r>
      <w:r w:rsidR="00392CDE" w:rsidRPr="00F83FF7">
        <w:rPr>
          <w:rFonts w:cs="Calibri"/>
        </w:rPr>
        <w:t xml:space="preserve">.2023 hodnotu </w:t>
      </w:r>
      <w:r w:rsidR="00392CDE" w:rsidRPr="00F83FF7">
        <w:rPr>
          <w:rFonts w:cs="Calibri"/>
          <w:b/>
        </w:rPr>
        <w:t>15,2</w:t>
      </w:r>
      <w:r w:rsidR="00766E5F">
        <w:rPr>
          <w:rFonts w:cs="Calibri"/>
          <w:b/>
        </w:rPr>
        <w:t>4</w:t>
      </w:r>
      <w:r w:rsidR="00392CDE" w:rsidRPr="00F83FF7">
        <w:rPr>
          <w:rFonts w:cs="Calibri"/>
          <w:b/>
        </w:rPr>
        <w:t xml:space="preserve"> mld. EUR</w:t>
      </w:r>
      <w:r w:rsidR="00392CDE" w:rsidRPr="00F83FF7">
        <w:rPr>
          <w:rFonts w:cs="Calibri"/>
        </w:rPr>
        <w:t xml:space="preserve">, čo predstavuje </w:t>
      </w:r>
      <w:r w:rsidR="00392CDE" w:rsidRPr="00F83FF7">
        <w:rPr>
          <w:rFonts w:cs="Calibri"/>
          <w:b/>
          <w:bCs/>
        </w:rPr>
        <w:t>10</w:t>
      </w:r>
      <w:r w:rsidR="00766E5F">
        <w:rPr>
          <w:rFonts w:cs="Calibri"/>
          <w:b/>
          <w:bCs/>
        </w:rPr>
        <w:t>5</w:t>
      </w:r>
      <w:r w:rsidR="00392CDE" w:rsidRPr="00F83FF7">
        <w:rPr>
          <w:rFonts w:cs="Calibri"/>
          <w:b/>
          <w:bCs/>
        </w:rPr>
        <w:t>,</w:t>
      </w:r>
      <w:r w:rsidR="00766E5F">
        <w:rPr>
          <w:rFonts w:cs="Calibri"/>
          <w:b/>
          <w:bCs/>
        </w:rPr>
        <w:t>08</w:t>
      </w:r>
      <w:r w:rsidR="00392CDE" w:rsidRPr="00F83FF7">
        <w:rPr>
          <w:rFonts w:cs="Calibri"/>
          <w:b/>
          <w:bCs/>
        </w:rPr>
        <w:t xml:space="preserve"> </w:t>
      </w:r>
      <w:r w:rsidR="00392CDE" w:rsidRPr="00F83FF7">
        <w:rPr>
          <w:rFonts w:cs="Calibri"/>
          <w:b/>
        </w:rPr>
        <w:t xml:space="preserve">% </w:t>
      </w:r>
      <w:r w:rsidR="00383A45">
        <w:rPr>
          <w:rFonts w:cs="Calibri"/>
          <w:b/>
        </w:rPr>
        <w:br/>
      </w:r>
      <w:r w:rsidRPr="00F83FF7">
        <w:rPr>
          <w:rFonts w:cs="Calibri"/>
        </w:rPr>
        <w:t xml:space="preserve">z celkovej alokácie (EÚ zdroj). </w:t>
      </w:r>
    </w:p>
    <w:p w14:paraId="0AFF3678" w14:textId="77777777" w:rsidR="007A43DD" w:rsidRPr="00F83FF7" w:rsidRDefault="007A43DD" w:rsidP="00F83FF7">
      <w:pPr>
        <w:numPr>
          <w:ilvl w:val="0"/>
          <w:numId w:val="6"/>
        </w:numPr>
        <w:spacing w:before="120" w:after="80" w:line="240" w:lineRule="auto"/>
        <w:ind w:left="714" w:hanging="357"/>
        <w:jc w:val="both"/>
        <w:rPr>
          <w:rFonts w:cs="Calibri"/>
          <w:b/>
          <w:color w:val="2F5496" w:themeColor="accent5" w:themeShade="BF"/>
        </w:rPr>
      </w:pPr>
      <w:r w:rsidRPr="00F83FF7">
        <w:rPr>
          <w:rFonts w:cs="Calibri"/>
          <w:b/>
          <w:color w:val="2F5496" w:themeColor="accent5" w:themeShade="BF"/>
        </w:rPr>
        <w:t>Čerpanie</w:t>
      </w:r>
    </w:p>
    <w:p w14:paraId="174D0F5C" w14:textId="4949CE30" w:rsidR="00C34293" w:rsidRPr="00F83FF7" w:rsidRDefault="00392CDE" w:rsidP="00F83FF7">
      <w:pPr>
        <w:suppressAutoHyphens w:val="0"/>
        <w:spacing w:before="120" w:after="120" w:line="240" w:lineRule="auto"/>
        <w:jc w:val="both"/>
        <w:rPr>
          <w:rFonts w:cs="Calibri"/>
        </w:rPr>
      </w:pPr>
      <w:r w:rsidRPr="00F83FF7">
        <w:rPr>
          <w:rFonts w:cs="Calibri"/>
        </w:rPr>
        <w:t>K </w:t>
      </w:r>
      <w:r w:rsidR="00766E5F">
        <w:rPr>
          <w:rFonts w:cs="Calibri"/>
        </w:rPr>
        <w:t>15</w:t>
      </w:r>
      <w:r w:rsidRPr="00F83FF7">
        <w:rPr>
          <w:rFonts w:cs="Calibri"/>
        </w:rPr>
        <w:t>.0</w:t>
      </w:r>
      <w:r w:rsidR="00495E13">
        <w:rPr>
          <w:rFonts w:cs="Calibri"/>
        </w:rPr>
        <w:t>9</w:t>
      </w:r>
      <w:r w:rsidRPr="00F83FF7">
        <w:rPr>
          <w:rFonts w:cs="Calibri"/>
        </w:rPr>
        <w:t xml:space="preserve">.2023 dosiahla SR za všetky fondy (okrem EPFRV) alokované pre programové obdobie 2014 – 2020 čerpanie na národnej úrovni </w:t>
      </w:r>
      <w:r w:rsidRPr="00F83FF7">
        <w:rPr>
          <w:rFonts w:cs="Calibri"/>
          <w:b/>
        </w:rPr>
        <w:t>11,</w:t>
      </w:r>
      <w:r w:rsidR="00766E5F">
        <w:rPr>
          <w:rFonts w:cs="Calibri"/>
          <w:b/>
        </w:rPr>
        <w:t>31</w:t>
      </w:r>
      <w:r w:rsidRPr="00F83FF7">
        <w:rPr>
          <w:rFonts w:cs="Calibri"/>
          <w:b/>
        </w:rPr>
        <w:t xml:space="preserve"> mld. EUR</w:t>
      </w:r>
      <w:r w:rsidRPr="00F83FF7">
        <w:rPr>
          <w:rFonts w:cs="Calibri"/>
        </w:rPr>
        <w:t xml:space="preserve">, čo predstavuje </w:t>
      </w:r>
      <w:r w:rsidRPr="00F83FF7">
        <w:rPr>
          <w:rFonts w:cs="Calibri"/>
          <w:b/>
        </w:rPr>
        <w:t>7</w:t>
      </w:r>
      <w:r w:rsidR="00766E5F">
        <w:rPr>
          <w:rFonts w:cs="Calibri"/>
          <w:b/>
        </w:rPr>
        <w:t>8</w:t>
      </w:r>
      <w:r w:rsidRPr="00F83FF7">
        <w:rPr>
          <w:rFonts w:cs="Calibri"/>
          <w:b/>
        </w:rPr>
        <w:t>,0</w:t>
      </w:r>
      <w:r w:rsidR="00766E5F">
        <w:rPr>
          <w:rFonts w:cs="Calibri"/>
          <w:b/>
        </w:rPr>
        <w:t>2</w:t>
      </w:r>
      <w:r w:rsidRPr="00F83FF7">
        <w:rPr>
          <w:rFonts w:cs="Calibri"/>
          <w:b/>
        </w:rPr>
        <w:t xml:space="preserve"> % </w:t>
      </w:r>
      <w:r w:rsidR="00C34293" w:rsidRPr="00F83FF7">
        <w:rPr>
          <w:rFonts w:cs="Calibri"/>
        </w:rPr>
        <w:t xml:space="preserve">z celkovej alokácie (EÚ zdroj). </w:t>
      </w:r>
    </w:p>
    <w:p w14:paraId="38DDD92D" w14:textId="24609A19" w:rsidR="00327ADA" w:rsidRPr="00F83FF7" w:rsidRDefault="001D6084" w:rsidP="00F83FF7">
      <w:pPr>
        <w:suppressAutoHyphens w:val="0"/>
        <w:spacing w:before="120" w:after="120" w:line="240" w:lineRule="auto"/>
        <w:jc w:val="both"/>
        <w:rPr>
          <w:rStyle w:val="Zstupntext"/>
          <w:rFonts w:ascii="Calibri" w:hAnsi="Calibri" w:cs="Calibri"/>
          <w:b/>
          <w:color w:val="auto"/>
        </w:rPr>
      </w:pPr>
      <w:r w:rsidRPr="00F83FF7">
        <w:rPr>
          <w:rFonts w:eastAsiaTheme="minorHAnsi" w:cs="Calibri"/>
          <w:b/>
          <w:color w:val="C00000"/>
          <w:lang w:eastAsia="en-US"/>
        </w:rPr>
        <w:t>Do konca programového obdobia je ešte potrebné vyčerpať</w:t>
      </w:r>
      <w:r w:rsidRPr="00F83FF7">
        <w:rPr>
          <w:rFonts w:eastAsiaTheme="minorHAnsi" w:cs="Calibri"/>
          <w:color w:val="C00000"/>
          <w:lang w:eastAsia="en-US"/>
        </w:rPr>
        <w:t xml:space="preserve"> </w:t>
      </w:r>
      <w:r w:rsidR="003B0F64" w:rsidRPr="00F83FF7">
        <w:rPr>
          <w:rFonts w:eastAsiaTheme="minorHAnsi" w:cs="Calibri"/>
          <w:b/>
          <w:color w:val="C00000"/>
          <w:lang w:eastAsia="en-US"/>
        </w:rPr>
        <w:t>3</w:t>
      </w:r>
      <w:r w:rsidRPr="00F83FF7">
        <w:rPr>
          <w:rFonts w:eastAsiaTheme="minorHAnsi" w:cs="Calibri"/>
          <w:b/>
          <w:color w:val="C00000"/>
          <w:lang w:eastAsia="en-US"/>
        </w:rPr>
        <w:t>,</w:t>
      </w:r>
      <w:r w:rsidR="00766E5F">
        <w:rPr>
          <w:rFonts w:eastAsiaTheme="minorHAnsi" w:cs="Calibri"/>
          <w:b/>
          <w:color w:val="C00000"/>
          <w:lang w:eastAsia="en-US"/>
        </w:rPr>
        <w:t>19</w:t>
      </w:r>
      <w:r w:rsidRPr="00F83FF7">
        <w:rPr>
          <w:rFonts w:eastAsiaTheme="minorHAnsi" w:cs="Calibri"/>
          <w:b/>
          <w:color w:val="C00000"/>
          <w:lang w:eastAsia="en-US"/>
        </w:rPr>
        <w:t xml:space="preserve"> mld. EUR</w:t>
      </w:r>
      <w:r w:rsidR="00DB6A6D" w:rsidRPr="00F83FF7">
        <w:rPr>
          <w:rFonts w:eastAsiaTheme="minorHAnsi" w:cs="Calibri"/>
          <w:b/>
          <w:color w:val="C00000"/>
          <w:lang w:eastAsia="en-US"/>
        </w:rPr>
        <w:t>.</w:t>
      </w:r>
      <w:r w:rsidR="00850AB9" w:rsidRPr="00F83FF7">
        <w:rPr>
          <w:rFonts w:eastAsiaTheme="minorHAnsi" w:cs="Calibri"/>
          <w:lang w:eastAsia="en-US"/>
        </w:rPr>
        <w:t xml:space="preserve"> </w:t>
      </w:r>
      <w:r w:rsidRPr="00F83FF7">
        <w:rPr>
          <w:rFonts w:eastAsiaTheme="minorHAnsi" w:cs="Calibri"/>
          <w:lang w:eastAsia="en-US"/>
        </w:rPr>
        <w:t xml:space="preserve">Čerpanie je možné až </w:t>
      </w:r>
      <w:r w:rsidR="00DB6A6D" w:rsidRPr="00F83FF7">
        <w:rPr>
          <w:rFonts w:eastAsiaTheme="minorHAnsi" w:cs="Calibri"/>
          <w:lang w:eastAsia="en-US"/>
        </w:rPr>
        <w:br/>
      </w:r>
      <w:r w:rsidRPr="00F83FF7">
        <w:rPr>
          <w:rFonts w:eastAsiaTheme="minorHAnsi" w:cs="Calibri"/>
          <w:lang w:eastAsia="en-US"/>
        </w:rPr>
        <w:t xml:space="preserve">do marca 2024 z dôvodu finančného vysporiadania a zaslania </w:t>
      </w:r>
      <w:r w:rsidR="00F83FF7">
        <w:rPr>
          <w:rFonts w:eastAsiaTheme="minorHAnsi" w:cs="Calibri"/>
          <w:lang w:eastAsia="en-US"/>
        </w:rPr>
        <w:t>posledných</w:t>
      </w:r>
      <w:r w:rsidRPr="00F83FF7">
        <w:rPr>
          <w:rFonts w:eastAsiaTheme="minorHAnsi" w:cs="Calibri"/>
          <w:lang w:eastAsia="en-US"/>
        </w:rPr>
        <w:t xml:space="preserve"> súhrnných žiadostí o platbu z riadiacich orgánov na MF SR</w:t>
      </w:r>
      <w:r w:rsidR="00DB6A6D" w:rsidRPr="00F83FF7">
        <w:rPr>
          <w:rStyle w:val="Zstupntext"/>
          <w:rFonts w:ascii="Calibri" w:hAnsi="Calibri" w:cs="Calibri"/>
          <w:b/>
          <w:color w:val="auto"/>
        </w:rPr>
        <w:t>.</w:t>
      </w:r>
      <w:r w:rsidR="00FB6DDF" w:rsidRPr="00F83FF7">
        <w:rPr>
          <w:rStyle w:val="Zstupntext"/>
          <w:rFonts w:ascii="Calibri" w:hAnsi="Calibri" w:cs="Calibri"/>
          <w:b/>
          <w:color w:val="auto"/>
        </w:rPr>
        <w:t xml:space="preserve"> </w:t>
      </w:r>
    </w:p>
    <w:p w14:paraId="50C9E533" w14:textId="38113C3E" w:rsidR="00427867" w:rsidRPr="00F83FF7" w:rsidRDefault="003B0F64" w:rsidP="00F83FF7">
      <w:pPr>
        <w:suppressAutoHyphens w:val="0"/>
        <w:spacing w:before="120" w:after="120" w:line="240" w:lineRule="auto"/>
        <w:jc w:val="both"/>
        <w:rPr>
          <w:rStyle w:val="Zstupntext"/>
          <w:rFonts w:ascii="Calibri" w:hAnsi="Calibri" w:cs="Calibri"/>
          <w:b/>
          <w:color w:val="auto"/>
          <w:u w:val="single"/>
        </w:rPr>
      </w:pPr>
      <w:r w:rsidRPr="00F83FF7">
        <w:rPr>
          <w:rFonts w:cs="Calibri"/>
          <w:b/>
          <w:bCs/>
          <w:u w:val="single"/>
        </w:rPr>
        <w:t xml:space="preserve">Pokrok od </w:t>
      </w:r>
      <w:r w:rsidR="00392CDE" w:rsidRPr="00F83FF7">
        <w:rPr>
          <w:rFonts w:cs="Calibri"/>
          <w:b/>
          <w:bCs/>
          <w:u w:val="single"/>
        </w:rPr>
        <w:t>15</w:t>
      </w:r>
      <w:r w:rsidRPr="00F83FF7">
        <w:rPr>
          <w:rFonts w:cs="Calibri"/>
          <w:b/>
          <w:bCs/>
          <w:u w:val="single"/>
        </w:rPr>
        <w:t>.05.2023</w:t>
      </w:r>
      <w:r w:rsidR="00FB4B05" w:rsidRPr="00F83FF7">
        <w:rPr>
          <w:rFonts w:cs="Calibri"/>
          <w:b/>
          <w:bCs/>
          <w:u w:val="single"/>
        </w:rPr>
        <w:t xml:space="preserve"> do </w:t>
      </w:r>
      <w:r w:rsidR="00435E70">
        <w:rPr>
          <w:rFonts w:cs="Calibri"/>
          <w:b/>
          <w:bCs/>
          <w:u w:val="single"/>
        </w:rPr>
        <w:t>15</w:t>
      </w:r>
      <w:r w:rsidR="00FB4B05" w:rsidRPr="00F83FF7">
        <w:rPr>
          <w:rFonts w:cs="Calibri"/>
          <w:b/>
          <w:bCs/>
          <w:u w:val="single"/>
        </w:rPr>
        <w:t>.</w:t>
      </w:r>
      <w:r w:rsidR="00C34293" w:rsidRPr="00F83FF7">
        <w:rPr>
          <w:rFonts w:cs="Calibri"/>
          <w:b/>
          <w:bCs/>
          <w:u w:val="single"/>
        </w:rPr>
        <w:t>0</w:t>
      </w:r>
      <w:r w:rsidR="00495E13">
        <w:rPr>
          <w:rFonts w:cs="Calibri"/>
          <w:b/>
          <w:bCs/>
          <w:u w:val="single"/>
        </w:rPr>
        <w:t>9</w:t>
      </w:r>
      <w:r w:rsidR="00FB4B05" w:rsidRPr="00F83FF7">
        <w:rPr>
          <w:rFonts w:cs="Calibri"/>
          <w:b/>
          <w:bCs/>
          <w:u w:val="single"/>
        </w:rPr>
        <w:t>.2023</w:t>
      </w:r>
      <w:r w:rsidRPr="00F83FF7">
        <w:rPr>
          <w:rFonts w:cs="Calibri"/>
          <w:b/>
          <w:bCs/>
        </w:rPr>
        <w:t xml:space="preserve">: </w:t>
      </w:r>
      <w:r w:rsidR="00C34293" w:rsidRPr="00F83FF7">
        <w:rPr>
          <w:rFonts w:cs="Calibri"/>
          <w:b/>
          <w:bCs/>
          <w:color w:val="C00000"/>
        </w:rPr>
        <w:t>nárast kontrahovania o 3</w:t>
      </w:r>
      <w:r w:rsidR="00766E5F">
        <w:rPr>
          <w:rFonts w:cs="Calibri"/>
          <w:b/>
          <w:bCs/>
          <w:color w:val="C00000"/>
        </w:rPr>
        <w:t>65</w:t>
      </w:r>
      <w:r w:rsidR="00C34293" w:rsidRPr="00F83FF7">
        <w:rPr>
          <w:rFonts w:cs="Calibri"/>
          <w:b/>
          <w:bCs/>
          <w:color w:val="C00000"/>
        </w:rPr>
        <w:t>,</w:t>
      </w:r>
      <w:r w:rsidR="00766E5F">
        <w:rPr>
          <w:rFonts w:cs="Calibri"/>
          <w:b/>
          <w:bCs/>
          <w:color w:val="C00000"/>
        </w:rPr>
        <w:t>94</w:t>
      </w:r>
      <w:r w:rsidR="00C34293" w:rsidRPr="00F83FF7">
        <w:rPr>
          <w:rFonts w:cs="Calibri"/>
          <w:b/>
          <w:bCs/>
          <w:color w:val="C00000"/>
        </w:rPr>
        <w:t xml:space="preserve"> mil. EUR a čerpania o</w:t>
      </w:r>
      <w:r w:rsidR="00392CDE" w:rsidRPr="00F83FF7">
        <w:rPr>
          <w:rFonts w:cs="Calibri"/>
          <w:b/>
          <w:bCs/>
          <w:color w:val="C00000"/>
        </w:rPr>
        <w:t> 1,</w:t>
      </w:r>
      <w:r w:rsidR="00766E5F">
        <w:rPr>
          <w:rFonts w:cs="Calibri"/>
          <w:b/>
          <w:bCs/>
          <w:color w:val="C00000"/>
        </w:rPr>
        <w:t>16</w:t>
      </w:r>
      <w:r w:rsidR="00392CDE" w:rsidRPr="00F83FF7">
        <w:rPr>
          <w:rFonts w:cs="Calibri"/>
          <w:b/>
          <w:bCs/>
          <w:color w:val="C00000"/>
        </w:rPr>
        <w:t xml:space="preserve"> mld. </w:t>
      </w:r>
      <w:r w:rsidR="00C34293" w:rsidRPr="00F83FF7">
        <w:rPr>
          <w:rFonts w:cs="Calibri"/>
          <w:b/>
          <w:bCs/>
          <w:color w:val="C00000"/>
        </w:rPr>
        <w:t>EUR (zo 70,</w:t>
      </w:r>
      <w:r w:rsidR="0073185F">
        <w:rPr>
          <w:rFonts w:cs="Calibri"/>
          <w:b/>
          <w:bCs/>
          <w:color w:val="C00000"/>
        </w:rPr>
        <w:t>02</w:t>
      </w:r>
      <w:r w:rsidR="00C34293" w:rsidRPr="00F83FF7">
        <w:rPr>
          <w:rFonts w:cs="Calibri"/>
          <w:b/>
          <w:bCs/>
          <w:color w:val="C00000"/>
        </w:rPr>
        <w:t xml:space="preserve"> % na 7</w:t>
      </w:r>
      <w:r w:rsidR="00766E5F">
        <w:rPr>
          <w:rFonts w:cs="Calibri"/>
          <w:b/>
          <w:bCs/>
          <w:color w:val="C00000"/>
        </w:rPr>
        <w:t>8</w:t>
      </w:r>
      <w:r w:rsidR="00C34293" w:rsidRPr="00F83FF7">
        <w:rPr>
          <w:rFonts w:cs="Calibri"/>
          <w:b/>
          <w:bCs/>
          <w:color w:val="C00000"/>
        </w:rPr>
        <w:t>,</w:t>
      </w:r>
      <w:r w:rsidR="00392CDE" w:rsidRPr="00F83FF7">
        <w:rPr>
          <w:rFonts w:cs="Calibri"/>
          <w:b/>
          <w:bCs/>
          <w:color w:val="C00000"/>
        </w:rPr>
        <w:t>0</w:t>
      </w:r>
      <w:r w:rsidR="00766E5F">
        <w:rPr>
          <w:rFonts w:cs="Calibri"/>
          <w:b/>
          <w:bCs/>
          <w:color w:val="C00000"/>
        </w:rPr>
        <w:t>2</w:t>
      </w:r>
      <w:r w:rsidR="00C34293" w:rsidRPr="00F83FF7">
        <w:rPr>
          <w:rFonts w:cs="Calibri"/>
          <w:b/>
          <w:bCs/>
          <w:color w:val="C00000"/>
        </w:rPr>
        <w:t xml:space="preserve"> %).</w:t>
      </w:r>
    </w:p>
    <w:p w14:paraId="627547E7" w14:textId="77777777" w:rsidR="003B0F64" w:rsidRPr="00F83FF7" w:rsidRDefault="003B0F64" w:rsidP="00F83FF7">
      <w:pPr>
        <w:suppressAutoHyphens w:val="0"/>
        <w:spacing w:before="120" w:after="120" w:line="240" w:lineRule="auto"/>
        <w:jc w:val="both"/>
        <w:rPr>
          <w:rFonts w:cs="Calibri"/>
          <w:b/>
          <w:u w:val="single"/>
        </w:rPr>
      </w:pPr>
    </w:p>
    <w:p w14:paraId="66FE9EFC" w14:textId="3B5273FD" w:rsidR="001D6084" w:rsidRPr="00F83FF7" w:rsidRDefault="001D6084" w:rsidP="00F83FF7">
      <w:pPr>
        <w:keepNext/>
        <w:spacing w:line="240" w:lineRule="auto"/>
        <w:jc w:val="both"/>
        <w:rPr>
          <w:rFonts w:cs="Calibri"/>
          <w:b/>
        </w:rPr>
      </w:pPr>
      <w:r w:rsidRPr="00F83FF7">
        <w:rPr>
          <w:rFonts w:cs="Calibri"/>
          <w:b/>
        </w:rPr>
        <w:t xml:space="preserve">Tabuľka č. </w:t>
      </w:r>
      <w:r w:rsidR="008D38CB" w:rsidRPr="00F83FF7">
        <w:rPr>
          <w:rFonts w:cs="Calibri"/>
          <w:b/>
        </w:rPr>
        <w:t>2</w:t>
      </w:r>
      <w:r w:rsidRPr="00F83FF7">
        <w:rPr>
          <w:rFonts w:cs="Calibri"/>
          <w:b/>
        </w:rPr>
        <w:t>: Stav implementácie jednotlivých OP k </w:t>
      </w:r>
      <w:r w:rsidR="00435E70">
        <w:rPr>
          <w:rFonts w:cs="Calibri"/>
          <w:b/>
        </w:rPr>
        <w:t>15</w:t>
      </w:r>
      <w:r w:rsidRPr="00F83FF7">
        <w:rPr>
          <w:rFonts w:cs="Calibri"/>
          <w:b/>
        </w:rPr>
        <w:t>.0</w:t>
      </w:r>
      <w:r w:rsidR="00495E13">
        <w:rPr>
          <w:rFonts w:cs="Calibri"/>
          <w:b/>
        </w:rPr>
        <w:t>9</w:t>
      </w:r>
      <w:r w:rsidRPr="00F83FF7">
        <w:rPr>
          <w:rFonts w:cs="Calibri"/>
          <w:b/>
        </w:rPr>
        <w:t>.2023</w:t>
      </w:r>
      <w:r w:rsidR="00CC1CC9" w:rsidRPr="00F83FF7">
        <w:rPr>
          <w:rFonts w:cs="Calibri"/>
          <w:b/>
        </w:rPr>
        <w:t xml:space="preserve"> </w:t>
      </w:r>
    </w:p>
    <w:p w14:paraId="69C21239" w14:textId="18A729CE" w:rsidR="007447AC" w:rsidRPr="00F83FF7" w:rsidRDefault="007447AC" w:rsidP="00F83FF7">
      <w:pPr>
        <w:keepNext/>
        <w:spacing w:line="240" w:lineRule="auto"/>
        <w:jc w:val="both"/>
        <w:rPr>
          <w:rFonts w:cs="Calibri"/>
          <w:b/>
        </w:rPr>
      </w:pPr>
      <w:r w:rsidRPr="007447AC">
        <w:rPr>
          <w:noProof/>
          <w:lang w:eastAsia="sk-SK"/>
        </w:rPr>
        <w:drawing>
          <wp:inline distT="0" distB="0" distL="0" distR="0" wp14:anchorId="7BA5F26D" wp14:editId="62A95689">
            <wp:extent cx="6185648" cy="2628900"/>
            <wp:effectExtent l="0" t="0" r="5715" b="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6034" cy="2633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776BB1" w14:textId="4F9CDA22" w:rsidR="00517201" w:rsidRPr="00F83FF7" w:rsidRDefault="001D6084" w:rsidP="00F83FF7">
      <w:pPr>
        <w:spacing w:line="240" w:lineRule="auto"/>
        <w:rPr>
          <w:rFonts w:cs="Calibri"/>
          <w:i/>
          <w:sz w:val="16"/>
          <w:szCs w:val="16"/>
        </w:rPr>
      </w:pPr>
      <w:r w:rsidRPr="00F83FF7">
        <w:rPr>
          <w:rFonts w:cs="Calibri"/>
          <w:i/>
          <w:sz w:val="16"/>
          <w:szCs w:val="16"/>
        </w:rPr>
        <w:t>Zdroj údajov: ITMS 2014+, Cer</w:t>
      </w:r>
      <w:r w:rsidR="00C27E77" w:rsidRPr="00F83FF7">
        <w:rPr>
          <w:rFonts w:cs="Calibri"/>
          <w:i/>
          <w:sz w:val="16"/>
          <w:szCs w:val="16"/>
        </w:rPr>
        <w:t>tifikačný orgán (MF SR)</w:t>
      </w:r>
    </w:p>
    <w:p w14:paraId="27F3BCC4" w14:textId="59C0B3E7" w:rsidR="00C97576" w:rsidRPr="00F83FF7" w:rsidRDefault="00C97576" w:rsidP="00F83FF7">
      <w:pPr>
        <w:spacing w:line="240" w:lineRule="auto"/>
        <w:rPr>
          <w:rFonts w:cs="Calibri"/>
          <w:b/>
          <w:color w:val="2F5496" w:themeColor="accent5" w:themeShade="BF"/>
          <w:sz w:val="24"/>
          <w:szCs w:val="24"/>
        </w:rPr>
      </w:pPr>
    </w:p>
    <w:p w14:paraId="4AF96090" w14:textId="091D0456" w:rsidR="003B0F64" w:rsidRPr="00F83FF7" w:rsidRDefault="00321BA8" w:rsidP="00F83FF7">
      <w:pPr>
        <w:keepNext/>
        <w:spacing w:line="240" w:lineRule="auto"/>
        <w:rPr>
          <w:rFonts w:cs="Calibri"/>
          <w:b/>
        </w:rPr>
      </w:pPr>
      <w:r w:rsidRPr="00F83FF7">
        <w:rPr>
          <w:rFonts w:cs="Calibri"/>
          <w:b/>
        </w:rPr>
        <w:lastRenderedPageBreak/>
        <w:t xml:space="preserve">Tabuľka č. 3: </w:t>
      </w:r>
      <w:r w:rsidR="003B0F64" w:rsidRPr="00F83FF7">
        <w:rPr>
          <w:rFonts w:cs="Calibri"/>
          <w:b/>
        </w:rPr>
        <w:t xml:space="preserve">Pokrok v implementácii od </w:t>
      </w:r>
      <w:r w:rsidR="00E758E1" w:rsidRPr="00F83FF7">
        <w:rPr>
          <w:rFonts w:cs="Calibri"/>
          <w:b/>
        </w:rPr>
        <w:t>15</w:t>
      </w:r>
      <w:r w:rsidR="003B0F64" w:rsidRPr="00F83FF7">
        <w:rPr>
          <w:rFonts w:cs="Calibri"/>
          <w:b/>
        </w:rPr>
        <w:t>.05.2023 po jednotlivých OP</w:t>
      </w:r>
    </w:p>
    <w:p w14:paraId="62DC40F0" w14:textId="6D187C14" w:rsidR="0079592B" w:rsidRPr="00F83FF7" w:rsidRDefault="0079592B" w:rsidP="00F83FF7">
      <w:pPr>
        <w:keepNext/>
        <w:spacing w:line="240" w:lineRule="auto"/>
        <w:rPr>
          <w:rFonts w:cs="Calibri"/>
          <w:b/>
        </w:rPr>
      </w:pPr>
      <w:r w:rsidRPr="0079592B">
        <w:rPr>
          <w:noProof/>
          <w:lang w:eastAsia="sk-SK"/>
        </w:rPr>
        <w:drawing>
          <wp:inline distT="0" distB="0" distL="0" distR="0" wp14:anchorId="667298EA" wp14:editId="0E4FD788">
            <wp:extent cx="5724525" cy="3355464"/>
            <wp:effectExtent l="0" t="0" r="0" b="0"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161" cy="3366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8F6F28" w14:textId="65072A69" w:rsidR="00233816" w:rsidRPr="00F83FF7" w:rsidRDefault="00233816" w:rsidP="00F83FF7">
      <w:pPr>
        <w:suppressAutoHyphens w:val="0"/>
        <w:spacing w:line="240" w:lineRule="auto"/>
        <w:jc w:val="both"/>
        <w:rPr>
          <w:rFonts w:cs="Calibri"/>
          <w:i/>
          <w:sz w:val="18"/>
          <w:szCs w:val="18"/>
        </w:rPr>
      </w:pPr>
      <w:r w:rsidRPr="00F83FF7">
        <w:rPr>
          <w:rFonts w:cs="Calibri"/>
          <w:i/>
          <w:sz w:val="18"/>
          <w:szCs w:val="18"/>
        </w:rPr>
        <w:t xml:space="preserve">Zdroj údajov: </w:t>
      </w:r>
      <w:r w:rsidRPr="00F83FF7">
        <w:rPr>
          <w:rFonts w:cs="Calibri"/>
          <w:i/>
          <w:sz w:val="16"/>
          <w:szCs w:val="16"/>
        </w:rPr>
        <w:t xml:space="preserve">ITMS 2014+, </w:t>
      </w:r>
      <w:r w:rsidRPr="00F83FF7">
        <w:rPr>
          <w:rFonts w:cs="Calibri"/>
          <w:i/>
          <w:sz w:val="18"/>
          <w:szCs w:val="18"/>
        </w:rPr>
        <w:t>Certifikačný orgán (MF SR)</w:t>
      </w:r>
    </w:p>
    <w:p w14:paraId="2FE219D2" w14:textId="5EC7016F" w:rsidR="003B0F64" w:rsidRPr="00F83FF7" w:rsidRDefault="003B0F64" w:rsidP="00F83FF7">
      <w:pPr>
        <w:spacing w:line="240" w:lineRule="auto"/>
        <w:jc w:val="both"/>
        <w:rPr>
          <w:rFonts w:cs="Calibri"/>
          <w:i/>
          <w:sz w:val="18"/>
          <w:szCs w:val="18"/>
        </w:rPr>
      </w:pPr>
      <w:r w:rsidRPr="00F83FF7">
        <w:rPr>
          <w:rFonts w:cs="Calibri"/>
          <w:b/>
          <w:i/>
          <w:sz w:val="18"/>
          <w:szCs w:val="18"/>
        </w:rPr>
        <w:t>Pozn</w:t>
      </w:r>
      <w:r w:rsidRPr="00F83FF7">
        <w:rPr>
          <w:rFonts w:cs="Calibri"/>
          <w:i/>
          <w:sz w:val="18"/>
          <w:szCs w:val="18"/>
        </w:rPr>
        <w:t xml:space="preserve">. mínusové položky v tabuľke - naďalej pokračovalo „upratovanie“ v rámci </w:t>
      </w:r>
      <w:proofErr w:type="spellStart"/>
      <w:r w:rsidRPr="00F83FF7">
        <w:rPr>
          <w:rFonts w:cs="Calibri"/>
          <w:i/>
          <w:sz w:val="18"/>
          <w:szCs w:val="18"/>
        </w:rPr>
        <w:t>zazmluvnených</w:t>
      </w:r>
      <w:proofErr w:type="spellEnd"/>
      <w:r w:rsidRPr="00F83FF7">
        <w:rPr>
          <w:rFonts w:cs="Calibri"/>
          <w:i/>
          <w:sz w:val="18"/>
          <w:szCs w:val="18"/>
        </w:rPr>
        <w:t xml:space="preserve"> projektov (mimoriadne ukončenie projektov, zohľadnenie nevyčerpania celej </w:t>
      </w:r>
      <w:proofErr w:type="spellStart"/>
      <w:r w:rsidRPr="00F83FF7">
        <w:rPr>
          <w:rFonts w:cs="Calibri"/>
          <w:i/>
          <w:sz w:val="18"/>
          <w:szCs w:val="18"/>
        </w:rPr>
        <w:t>zazmluvnenej</w:t>
      </w:r>
      <w:proofErr w:type="spellEnd"/>
      <w:r w:rsidRPr="00F83FF7">
        <w:rPr>
          <w:rFonts w:cs="Calibri"/>
          <w:i/>
          <w:sz w:val="18"/>
          <w:szCs w:val="18"/>
        </w:rPr>
        <w:t xml:space="preserve"> sumy, uzatvorenie dodatkov znižujúcich </w:t>
      </w:r>
      <w:proofErr w:type="spellStart"/>
      <w:r w:rsidRPr="00F83FF7">
        <w:rPr>
          <w:rFonts w:cs="Calibri"/>
          <w:i/>
          <w:sz w:val="18"/>
          <w:szCs w:val="18"/>
        </w:rPr>
        <w:t>zazmluvnenú</w:t>
      </w:r>
      <w:proofErr w:type="spellEnd"/>
      <w:r w:rsidRPr="00F83FF7">
        <w:rPr>
          <w:rFonts w:cs="Calibri"/>
          <w:i/>
          <w:sz w:val="18"/>
          <w:szCs w:val="18"/>
        </w:rPr>
        <w:t xml:space="preserve"> sumu</w:t>
      </w:r>
      <w:r w:rsidR="0071458E" w:rsidRPr="00F83FF7">
        <w:rPr>
          <w:rFonts w:cs="Calibri"/>
          <w:i/>
          <w:sz w:val="18"/>
          <w:szCs w:val="18"/>
        </w:rPr>
        <w:t>,</w:t>
      </w:r>
      <w:r w:rsidRPr="00F83FF7">
        <w:rPr>
          <w:rFonts w:cs="Calibri"/>
          <w:i/>
          <w:sz w:val="18"/>
          <w:szCs w:val="18"/>
        </w:rPr>
        <w:t>...).</w:t>
      </w:r>
    </w:p>
    <w:p w14:paraId="332317BD" w14:textId="588B7436" w:rsidR="003B0F64" w:rsidRPr="00F83FF7" w:rsidRDefault="003B0F64" w:rsidP="00F83FF7">
      <w:pPr>
        <w:spacing w:line="240" w:lineRule="auto"/>
        <w:rPr>
          <w:rFonts w:cs="Calibri"/>
          <w:b/>
          <w:color w:val="2F5496" w:themeColor="accent5" w:themeShade="BF"/>
          <w:sz w:val="24"/>
          <w:szCs w:val="24"/>
        </w:rPr>
      </w:pPr>
    </w:p>
    <w:p w14:paraId="78F624F7" w14:textId="77777777" w:rsidR="00762BB2" w:rsidRPr="00F83FF7" w:rsidRDefault="00762BB2" w:rsidP="00F83FF7">
      <w:pPr>
        <w:spacing w:line="240" w:lineRule="auto"/>
        <w:rPr>
          <w:rFonts w:cs="Calibri"/>
          <w:b/>
          <w:color w:val="2F5496" w:themeColor="accent5" w:themeShade="BF"/>
          <w:sz w:val="24"/>
          <w:szCs w:val="24"/>
        </w:rPr>
      </w:pPr>
    </w:p>
    <w:p w14:paraId="42853ABE" w14:textId="4349EF47" w:rsidR="0091426D" w:rsidRDefault="006A306A" w:rsidP="00F83FF7">
      <w:pPr>
        <w:spacing w:line="240" w:lineRule="auto"/>
        <w:rPr>
          <w:rFonts w:cs="Calibri"/>
          <w:b/>
        </w:rPr>
      </w:pPr>
      <w:r w:rsidRPr="00F83FF7">
        <w:rPr>
          <w:rFonts w:cs="Calibri"/>
          <w:b/>
        </w:rPr>
        <w:t xml:space="preserve">Graf č. </w:t>
      </w:r>
      <w:r w:rsidR="006F516E" w:rsidRPr="00F83FF7">
        <w:rPr>
          <w:rFonts w:cs="Calibri"/>
          <w:b/>
        </w:rPr>
        <w:t>1</w:t>
      </w:r>
      <w:r w:rsidRPr="00F83FF7">
        <w:rPr>
          <w:rFonts w:cs="Calibri"/>
          <w:b/>
        </w:rPr>
        <w:t xml:space="preserve">: </w:t>
      </w:r>
      <w:r w:rsidR="00762BB2" w:rsidRPr="00F83FF7">
        <w:rPr>
          <w:rFonts w:cs="Calibri"/>
          <w:b/>
        </w:rPr>
        <w:t xml:space="preserve">Vývoj </w:t>
      </w:r>
      <w:r w:rsidRPr="00F83FF7">
        <w:rPr>
          <w:rFonts w:cs="Calibri"/>
          <w:b/>
        </w:rPr>
        <w:t>čerpania</w:t>
      </w:r>
      <w:r w:rsidR="00762BB2" w:rsidRPr="00F83FF7">
        <w:rPr>
          <w:rFonts w:cs="Calibri"/>
          <w:b/>
        </w:rPr>
        <w:t xml:space="preserve"> EŠIF v roku 2023</w:t>
      </w:r>
      <w:r w:rsidRPr="00F83FF7">
        <w:rPr>
          <w:rFonts w:cs="Calibri"/>
          <w:b/>
        </w:rPr>
        <w:t xml:space="preserve"> </w:t>
      </w:r>
      <w:r w:rsidR="00762BB2" w:rsidRPr="00F83FF7">
        <w:rPr>
          <w:rFonts w:cs="Calibri"/>
          <w:b/>
        </w:rPr>
        <w:t xml:space="preserve">(do </w:t>
      </w:r>
      <w:r w:rsidR="00435E70">
        <w:rPr>
          <w:rFonts w:cs="Calibri"/>
          <w:b/>
        </w:rPr>
        <w:t>15</w:t>
      </w:r>
      <w:r w:rsidRPr="00F83FF7">
        <w:rPr>
          <w:rFonts w:cs="Calibri"/>
          <w:b/>
        </w:rPr>
        <w:t>.0</w:t>
      </w:r>
      <w:r w:rsidR="00495E13">
        <w:rPr>
          <w:rFonts w:cs="Calibri"/>
          <w:b/>
        </w:rPr>
        <w:t>9</w:t>
      </w:r>
      <w:r w:rsidRPr="00F83FF7">
        <w:rPr>
          <w:rFonts w:cs="Calibri"/>
          <w:b/>
        </w:rPr>
        <w:t>.2023</w:t>
      </w:r>
      <w:r w:rsidR="00762BB2" w:rsidRPr="00F83FF7">
        <w:rPr>
          <w:rFonts w:cs="Calibri"/>
          <w:b/>
        </w:rPr>
        <w:t>)</w:t>
      </w:r>
    </w:p>
    <w:p w14:paraId="42BBD586" w14:textId="1B7261A6" w:rsidR="006B2693" w:rsidRPr="00F83FF7" w:rsidRDefault="006B2693" w:rsidP="00F83FF7">
      <w:pPr>
        <w:spacing w:line="240" w:lineRule="auto"/>
        <w:rPr>
          <w:rFonts w:cs="Calibri"/>
          <w:b/>
        </w:rPr>
      </w:pPr>
      <w:r>
        <w:rPr>
          <w:rFonts w:cs="Calibri"/>
          <w:b/>
          <w:noProof/>
          <w:lang w:eastAsia="sk-SK"/>
        </w:rPr>
        <w:drawing>
          <wp:inline distT="0" distB="0" distL="0" distR="0" wp14:anchorId="39DFC5AF" wp14:editId="04342B41">
            <wp:extent cx="6043295" cy="2535589"/>
            <wp:effectExtent l="0" t="0" r="0" b="0"/>
            <wp:docPr id="13" name="Obrázo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996" cy="25409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9ADFD2" w14:textId="77777777" w:rsidR="00233816" w:rsidRPr="00F83FF7" w:rsidRDefault="00233816" w:rsidP="00F83FF7">
      <w:pPr>
        <w:suppressAutoHyphens w:val="0"/>
        <w:spacing w:line="240" w:lineRule="auto"/>
        <w:jc w:val="both"/>
        <w:rPr>
          <w:rFonts w:cs="Calibri"/>
          <w:i/>
          <w:sz w:val="18"/>
          <w:szCs w:val="18"/>
        </w:rPr>
      </w:pPr>
      <w:r w:rsidRPr="00F83FF7">
        <w:rPr>
          <w:rFonts w:cs="Calibri"/>
          <w:i/>
          <w:sz w:val="18"/>
          <w:szCs w:val="18"/>
        </w:rPr>
        <w:t>Zdroj údajov: Certifikačný orgán (MF SR)</w:t>
      </w:r>
    </w:p>
    <w:p w14:paraId="798B2956" w14:textId="77777777" w:rsidR="00233816" w:rsidRPr="00F83FF7" w:rsidRDefault="00233816" w:rsidP="00F83FF7">
      <w:pPr>
        <w:spacing w:line="240" w:lineRule="auto"/>
        <w:rPr>
          <w:rFonts w:cs="Calibri"/>
          <w:b/>
        </w:rPr>
      </w:pPr>
    </w:p>
    <w:p w14:paraId="66556F49" w14:textId="47421815" w:rsidR="007D328E" w:rsidRPr="0074164C" w:rsidRDefault="000E1368" w:rsidP="006874FD">
      <w:pPr>
        <w:suppressAutoHyphens w:val="0"/>
        <w:spacing w:before="120" w:after="120" w:line="240" w:lineRule="auto"/>
        <w:jc w:val="both"/>
        <w:rPr>
          <w:rFonts w:cs="Calibri"/>
          <w:b/>
          <w:u w:val="single"/>
        </w:rPr>
      </w:pPr>
      <w:r w:rsidRPr="00F83FF7">
        <w:rPr>
          <w:rFonts w:cs="Calibri"/>
          <w:b/>
        </w:rPr>
        <w:t>V roku 2023 bolo k </w:t>
      </w:r>
      <w:r w:rsidR="00435E70">
        <w:rPr>
          <w:rFonts w:cs="Calibri"/>
          <w:b/>
        </w:rPr>
        <w:t>15</w:t>
      </w:r>
      <w:r w:rsidRPr="00F83FF7">
        <w:rPr>
          <w:rFonts w:cs="Calibri"/>
          <w:b/>
        </w:rPr>
        <w:t>.0</w:t>
      </w:r>
      <w:r w:rsidR="00495E13">
        <w:rPr>
          <w:rFonts w:cs="Calibri"/>
          <w:b/>
        </w:rPr>
        <w:t>9</w:t>
      </w:r>
      <w:r w:rsidRPr="00F83FF7">
        <w:rPr>
          <w:rFonts w:cs="Calibri"/>
          <w:b/>
        </w:rPr>
        <w:t xml:space="preserve">.2023 vyčerpaných </w:t>
      </w:r>
      <w:r w:rsidR="007D328E" w:rsidRPr="00F83FF7">
        <w:rPr>
          <w:rFonts w:cs="Calibri"/>
          <w:b/>
          <w:bCs/>
          <w:u w:val="single"/>
        </w:rPr>
        <w:t>spolu 1,</w:t>
      </w:r>
      <w:r w:rsidR="003E758F">
        <w:rPr>
          <w:rFonts w:cs="Calibri"/>
          <w:b/>
          <w:bCs/>
          <w:u w:val="single"/>
        </w:rPr>
        <w:t>71</w:t>
      </w:r>
      <w:r w:rsidR="007D328E" w:rsidRPr="00F83FF7">
        <w:rPr>
          <w:rFonts w:cs="Calibri"/>
          <w:b/>
          <w:bCs/>
          <w:u w:val="single"/>
        </w:rPr>
        <w:t xml:space="preserve"> mld. EUR</w:t>
      </w:r>
      <w:r w:rsidRPr="00F83FF7">
        <w:rPr>
          <w:rFonts w:cs="Calibri"/>
          <w:b/>
          <w:bCs/>
          <w:u w:val="single"/>
        </w:rPr>
        <w:t xml:space="preserve">, z toho v období </w:t>
      </w:r>
      <w:r w:rsidR="00A9200F" w:rsidRPr="00F83FF7">
        <w:rPr>
          <w:rFonts w:cs="Calibri"/>
          <w:b/>
          <w:bCs/>
          <w:u w:val="single"/>
        </w:rPr>
        <w:t>01.01.2023 – 14.05.2023</w:t>
      </w:r>
      <w:r w:rsidRPr="00F83FF7">
        <w:rPr>
          <w:rFonts w:cs="Calibri"/>
          <w:b/>
          <w:bCs/>
          <w:u w:val="single"/>
        </w:rPr>
        <w:t xml:space="preserve"> </w:t>
      </w:r>
      <w:r w:rsidR="00A9200F" w:rsidRPr="00F83FF7">
        <w:rPr>
          <w:rFonts w:cs="Calibri"/>
          <w:b/>
          <w:bCs/>
          <w:u w:val="single"/>
        </w:rPr>
        <w:t>to bolo 550</w:t>
      </w:r>
      <w:r w:rsidRPr="00F83FF7">
        <w:rPr>
          <w:rFonts w:cs="Calibri"/>
          <w:b/>
          <w:bCs/>
          <w:u w:val="single"/>
        </w:rPr>
        <w:t xml:space="preserve"> mil. EUR a v období </w:t>
      </w:r>
      <w:r w:rsidR="00A9200F" w:rsidRPr="00F83FF7">
        <w:rPr>
          <w:rFonts w:cs="Calibri"/>
          <w:b/>
          <w:bCs/>
          <w:u w:val="single"/>
        </w:rPr>
        <w:t>15.05.2023</w:t>
      </w:r>
      <w:r w:rsidRPr="00F83FF7">
        <w:rPr>
          <w:rFonts w:cs="Calibri"/>
          <w:b/>
          <w:bCs/>
          <w:u w:val="single"/>
        </w:rPr>
        <w:t xml:space="preserve"> </w:t>
      </w:r>
      <w:r w:rsidR="00A9200F" w:rsidRPr="00F83FF7">
        <w:rPr>
          <w:rFonts w:cs="Calibri"/>
          <w:b/>
          <w:bCs/>
          <w:u w:val="single"/>
        </w:rPr>
        <w:t>-</w:t>
      </w:r>
      <w:r w:rsidR="00DE6AA3" w:rsidRPr="00F83FF7">
        <w:rPr>
          <w:rFonts w:cs="Calibri"/>
          <w:b/>
          <w:bCs/>
          <w:u w:val="single"/>
        </w:rPr>
        <w:t xml:space="preserve"> </w:t>
      </w:r>
      <w:r w:rsidR="003E758F">
        <w:rPr>
          <w:rFonts w:cs="Calibri"/>
          <w:b/>
          <w:bCs/>
          <w:u w:val="single"/>
        </w:rPr>
        <w:t>15</w:t>
      </w:r>
      <w:r w:rsidR="00A9200F" w:rsidRPr="00F83FF7">
        <w:rPr>
          <w:rFonts w:cs="Calibri"/>
          <w:b/>
          <w:bCs/>
          <w:u w:val="single"/>
        </w:rPr>
        <w:t>.0</w:t>
      </w:r>
      <w:r w:rsidR="00495E13">
        <w:rPr>
          <w:rFonts w:cs="Calibri"/>
          <w:b/>
          <w:bCs/>
          <w:u w:val="single"/>
        </w:rPr>
        <w:t>9</w:t>
      </w:r>
      <w:r w:rsidR="00A9200F" w:rsidRPr="00F83FF7">
        <w:rPr>
          <w:rFonts w:cs="Calibri"/>
          <w:b/>
          <w:bCs/>
          <w:u w:val="single"/>
        </w:rPr>
        <w:t xml:space="preserve">.2023 </w:t>
      </w:r>
      <w:r w:rsidR="003E758F">
        <w:rPr>
          <w:rFonts w:cs="Calibri"/>
          <w:b/>
          <w:bCs/>
          <w:u w:val="single"/>
        </w:rPr>
        <w:t>viac ako</w:t>
      </w:r>
      <w:r w:rsidR="00A9200F" w:rsidRPr="00F83FF7">
        <w:rPr>
          <w:rFonts w:cs="Calibri"/>
          <w:b/>
          <w:bCs/>
          <w:u w:val="single"/>
        </w:rPr>
        <w:t xml:space="preserve"> dvojnásobok -</w:t>
      </w:r>
      <w:r w:rsidRPr="00F83FF7">
        <w:rPr>
          <w:rFonts w:cs="Calibri"/>
          <w:b/>
          <w:bCs/>
          <w:u w:val="single"/>
        </w:rPr>
        <w:t xml:space="preserve"> </w:t>
      </w:r>
      <w:r w:rsidR="00A9200F" w:rsidRPr="00F83FF7">
        <w:rPr>
          <w:rFonts w:cs="Calibri"/>
          <w:b/>
          <w:bCs/>
          <w:u w:val="single"/>
        </w:rPr>
        <w:t>1,</w:t>
      </w:r>
      <w:r w:rsidR="003E758F">
        <w:rPr>
          <w:rFonts w:cs="Calibri"/>
          <w:b/>
          <w:bCs/>
          <w:u w:val="single"/>
        </w:rPr>
        <w:t>16</w:t>
      </w:r>
      <w:r w:rsidRPr="00F83FF7">
        <w:rPr>
          <w:rFonts w:cs="Calibri"/>
          <w:b/>
          <w:bCs/>
          <w:u w:val="single"/>
        </w:rPr>
        <w:t xml:space="preserve"> m</w:t>
      </w:r>
      <w:r w:rsidR="00A9200F" w:rsidRPr="00F83FF7">
        <w:rPr>
          <w:rFonts w:cs="Calibri"/>
          <w:b/>
          <w:bCs/>
          <w:u w:val="single"/>
        </w:rPr>
        <w:t>ld</w:t>
      </w:r>
      <w:r w:rsidRPr="00F83FF7">
        <w:rPr>
          <w:rFonts w:cs="Calibri"/>
          <w:b/>
          <w:bCs/>
          <w:u w:val="single"/>
        </w:rPr>
        <w:t xml:space="preserve">. </w:t>
      </w:r>
      <w:r w:rsidRPr="0074164C">
        <w:rPr>
          <w:rFonts w:cs="Calibri"/>
          <w:b/>
          <w:u w:val="single"/>
        </w:rPr>
        <w:t>EUR.</w:t>
      </w:r>
    </w:p>
    <w:p w14:paraId="1DC2F6A5" w14:textId="59281076" w:rsidR="0074164C" w:rsidRDefault="0074164C">
      <w:pPr>
        <w:suppressAutoHyphens w:val="0"/>
        <w:spacing w:after="160" w:line="259" w:lineRule="auto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br w:type="page"/>
      </w:r>
    </w:p>
    <w:p w14:paraId="08CF75A0" w14:textId="7582327B" w:rsidR="004440BD" w:rsidRPr="00F83FF7" w:rsidRDefault="004440BD" w:rsidP="00F83FF7">
      <w:pPr>
        <w:pStyle w:val="Nadpis2"/>
        <w:keepNext w:val="0"/>
        <w:keepLines w:val="0"/>
        <w:numPr>
          <w:ilvl w:val="1"/>
          <w:numId w:val="1"/>
        </w:numPr>
        <w:suppressAutoHyphens w:val="0"/>
        <w:spacing w:before="0" w:after="120" w:line="240" w:lineRule="auto"/>
        <w:ind w:left="709" w:hanging="567"/>
        <w:contextualSpacing/>
        <w:jc w:val="both"/>
        <w:rPr>
          <w:rFonts w:ascii="Calibri" w:eastAsia="Times New Roman" w:hAnsi="Calibri" w:cs="Calibri"/>
          <w:b/>
          <w:color w:val="0055A1"/>
        </w:rPr>
      </w:pPr>
      <w:bookmarkStart w:id="7" w:name="_Toc146185563"/>
      <w:r w:rsidRPr="00F83FF7">
        <w:rPr>
          <w:rFonts w:ascii="Calibri" w:eastAsia="Times New Roman" w:hAnsi="Calibri" w:cs="Calibri"/>
          <w:b/>
          <w:color w:val="0055A1"/>
        </w:rPr>
        <w:lastRenderedPageBreak/>
        <w:t>Porovnanie</w:t>
      </w:r>
      <w:r w:rsidR="004F08ED" w:rsidRPr="00F83FF7">
        <w:rPr>
          <w:rFonts w:ascii="Calibri" w:eastAsia="Times New Roman" w:hAnsi="Calibri" w:cs="Calibri"/>
          <w:b/>
          <w:color w:val="0055A1"/>
        </w:rPr>
        <w:t xml:space="preserve"> stavu a zostatkov čerpania k </w:t>
      </w:r>
      <w:r w:rsidR="00435E70">
        <w:rPr>
          <w:rFonts w:ascii="Calibri" w:eastAsia="Times New Roman" w:hAnsi="Calibri" w:cs="Calibri"/>
          <w:b/>
          <w:color w:val="0055A1"/>
        </w:rPr>
        <w:t>15</w:t>
      </w:r>
      <w:r w:rsidR="004F08ED" w:rsidRPr="00F83FF7">
        <w:rPr>
          <w:rFonts w:ascii="Calibri" w:eastAsia="Times New Roman" w:hAnsi="Calibri" w:cs="Calibri"/>
          <w:b/>
          <w:color w:val="0055A1"/>
        </w:rPr>
        <w:t>.0</w:t>
      </w:r>
      <w:r w:rsidR="00495E13">
        <w:rPr>
          <w:rFonts w:ascii="Calibri" w:eastAsia="Times New Roman" w:hAnsi="Calibri" w:cs="Calibri"/>
          <w:b/>
          <w:color w:val="0055A1"/>
        </w:rPr>
        <w:t>9</w:t>
      </w:r>
      <w:r w:rsidRPr="00F83FF7">
        <w:rPr>
          <w:rFonts w:ascii="Calibri" w:eastAsia="Times New Roman" w:hAnsi="Calibri" w:cs="Calibri"/>
          <w:b/>
          <w:color w:val="0055A1"/>
        </w:rPr>
        <w:t>.202</w:t>
      </w:r>
      <w:r w:rsidR="00AC0369" w:rsidRPr="00F83FF7">
        <w:rPr>
          <w:rFonts w:ascii="Calibri" w:eastAsia="Times New Roman" w:hAnsi="Calibri" w:cs="Calibri"/>
          <w:b/>
          <w:color w:val="0055A1"/>
        </w:rPr>
        <w:t>3</w:t>
      </w:r>
      <w:r w:rsidRPr="00F83FF7">
        <w:rPr>
          <w:rFonts w:ascii="Calibri" w:eastAsia="Times New Roman" w:hAnsi="Calibri" w:cs="Calibri"/>
          <w:b/>
          <w:color w:val="0055A1"/>
        </w:rPr>
        <w:t xml:space="preserve"> podľa jednotlivých OP</w:t>
      </w:r>
      <w:bookmarkEnd w:id="7"/>
    </w:p>
    <w:p w14:paraId="5AD62727" w14:textId="77777777" w:rsidR="001E3850" w:rsidRPr="00F83FF7" w:rsidRDefault="001E3850" w:rsidP="00F83FF7">
      <w:pPr>
        <w:spacing w:line="240" w:lineRule="auto"/>
        <w:rPr>
          <w:rFonts w:cs="Calibri"/>
          <w:b/>
          <w:color w:val="2F5496" w:themeColor="accent5" w:themeShade="BF"/>
          <w:sz w:val="24"/>
          <w:szCs w:val="24"/>
        </w:rPr>
      </w:pPr>
    </w:p>
    <w:p w14:paraId="62CB5F8C" w14:textId="46529410" w:rsidR="004440BD" w:rsidRPr="00F83FF7" w:rsidRDefault="004440BD" w:rsidP="00F83FF7">
      <w:pPr>
        <w:keepNext/>
        <w:spacing w:line="240" w:lineRule="auto"/>
        <w:rPr>
          <w:rFonts w:cs="Calibri"/>
          <w:b/>
        </w:rPr>
      </w:pPr>
      <w:r w:rsidRPr="00F83FF7">
        <w:rPr>
          <w:rFonts w:cs="Calibri"/>
          <w:b/>
        </w:rPr>
        <w:t>Graf č.</w:t>
      </w:r>
      <w:r w:rsidR="006F516E" w:rsidRPr="00F83FF7">
        <w:rPr>
          <w:rFonts w:cs="Calibri"/>
          <w:b/>
        </w:rPr>
        <w:t>2</w:t>
      </w:r>
      <w:r w:rsidR="00AC0369" w:rsidRPr="00F83FF7">
        <w:rPr>
          <w:rFonts w:cs="Calibri"/>
          <w:b/>
        </w:rPr>
        <w:t>:</w:t>
      </w:r>
      <w:r w:rsidRPr="00F83FF7">
        <w:rPr>
          <w:rFonts w:cs="Calibri"/>
          <w:b/>
        </w:rPr>
        <w:t xml:space="preserve"> Stav čerpania podľa OP</w:t>
      </w:r>
      <w:r w:rsidR="00AC0369" w:rsidRPr="00F83FF7">
        <w:rPr>
          <w:rFonts w:cs="Calibri"/>
          <w:b/>
        </w:rPr>
        <w:t xml:space="preserve"> k </w:t>
      </w:r>
      <w:r w:rsidR="00435E70">
        <w:rPr>
          <w:rFonts w:cs="Calibri"/>
          <w:b/>
        </w:rPr>
        <w:t>15</w:t>
      </w:r>
      <w:r w:rsidR="00AC0369" w:rsidRPr="00F83FF7">
        <w:rPr>
          <w:rFonts w:cs="Calibri"/>
          <w:b/>
        </w:rPr>
        <w:t>.0</w:t>
      </w:r>
      <w:r w:rsidR="00495E13">
        <w:rPr>
          <w:rFonts w:cs="Calibri"/>
          <w:b/>
        </w:rPr>
        <w:t>9</w:t>
      </w:r>
      <w:r w:rsidR="00AC0369" w:rsidRPr="00F83FF7">
        <w:rPr>
          <w:rFonts w:cs="Calibri"/>
          <w:b/>
        </w:rPr>
        <w:t>.2023</w:t>
      </w:r>
    </w:p>
    <w:p w14:paraId="55E92F8B" w14:textId="2F511C2B" w:rsidR="006B2693" w:rsidRPr="00F83FF7" w:rsidRDefault="006B2693" w:rsidP="00F83FF7">
      <w:pPr>
        <w:keepNext/>
        <w:spacing w:line="240" w:lineRule="auto"/>
        <w:rPr>
          <w:rFonts w:cs="Calibri"/>
          <w:b/>
        </w:rPr>
      </w:pPr>
      <w:r>
        <w:rPr>
          <w:rFonts w:cs="Calibri"/>
          <w:b/>
          <w:noProof/>
          <w:lang w:eastAsia="sk-SK"/>
        </w:rPr>
        <w:drawing>
          <wp:inline distT="0" distB="0" distL="0" distR="0" wp14:anchorId="41F07E5E" wp14:editId="074DEADA">
            <wp:extent cx="5948045" cy="3276579"/>
            <wp:effectExtent l="0" t="0" r="0" b="635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360" cy="32822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BA787C" w14:textId="77777777" w:rsidR="00233816" w:rsidRPr="00F83FF7" w:rsidRDefault="00233816" w:rsidP="00F83FF7">
      <w:pPr>
        <w:suppressAutoHyphens w:val="0"/>
        <w:spacing w:line="240" w:lineRule="auto"/>
        <w:jc w:val="both"/>
        <w:rPr>
          <w:rFonts w:cs="Calibri"/>
          <w:i/>
          <w:sz w:val="18"/>
          <w:szCs w:val="18"/>
        </w:rPr>
      </w:pPr>
      <w:r w:rsidRPr="00F83FF7">
        <w:rPr>
          <w:rFonts w:cs="Calibri"/>
          <w:i/>
          <w:sz w:val="18"/>
          <w:szCs w:val="18"/>
        </w:rPr>
        <w:t>Zdroj údajov: Certifikačný orgán (MF SR)</w:t>
      </w:r>
    </w:p>
    <w:p w14:paraId="312ECA99" w14:textId="77777777" w:rsidR="001F0D65" w:rsidRPr="00F83FF7" w:rsidRDefault="001F0D65" w:rsidP="00F83FF7">
      <w:pPr>
        <w:spacing w:line="240" w:lineRule="auto"/>
        <w:rPr>
          <w:rFonts w:cs="Calibri"/>
          <w:b/>
        </w:rPr>
      </w:pPr>
    </w:p>
    <w:p w14:paraId="3BC88B53" w14:textId="4D0170E4" w:rsidR="00AC0369" w:rsidRDefault="00AC0369" w:rsidP="00F83FF7">
      <w:pPr>
        <w:spacing w:before="120" w:line="240" w:lineRule="auto"/>
        <w:rPr>
          <w:rFonts w:cs="Calibri"/>
          <w:b/>
        </w:rPr>
      </w:pPr>
      <w:r w:rsidRPr="00F83FF7">
        <w:rPr>
          <w:rFonts w:cs="Calibri"/>
          <w:b/>
        </w:rPr>
        <w:t>Graf č.</w:t>
      </w:r>
      <w:r w:rsidR="006F516E" w:rsidRPr="00F83FF7">
        <w:rPr>
          <w:rFonts w:cs="Calibri"/>
          <w:b/>
        </w:rPr>
        <w:t>3</w:t>
      </w:r>
      <w:r w:rsidRPr="00F83FF7">
        <w:rPr>
          <w:rFonts w:cs="Calibri"/>
          <w:b/>
        </w:rPr>
        <w:t>: Zostáva vyčerpať</w:t>
      </w:r>
      <w:r w:rsidR="000F7BEF" w:rsidRPr="00F83FF7">
        <w:rPr>
          <w:rFonts w:cs="Calibri"/>
          <w:b/>
        </w:rPr>
        <w:t xml:space="preserve"> do konca programového obdobia</w:t>
      </w:r>
      <w:r w:rsidRPr="00F83FF7">
        <w:rPr>
          <w:rFonts w:cs="Calibri"/>
          <w:b/>
        </w:rPr>
        <w:t xml:space="preserve"> podľa OP k </w:t>
      </w:r>
      <w:r w:rsidR="00435E70">
        <w:rPr>
          <w:rFonts w:cs="Calibri"/>
          <w:b/>
        </w:rPr>
        <w:t>15</w:t>
      </w:r>
      <w:r w:rsidRPr="00F83FF7">
        <w:rPr>
          <w:rFonts w:cs="Calibri"/>
          <w:b/>
        </w:rPr>
        <w:t>.0</w:t>
      </w:r>
      <w:r w:rsidR="00495E13">
        <w:rPr>
          <w:rFonts w:cs="Calibri"/>
          <w:b/>
        </w:rPr>
        <w:t>9</w:t>
      </w:r>
      <w:r w:rsidRPr="00F83FF7">
        <w:rPr>
          <w:rFonts w:cs="Calibri"/>
          <w:b/>
        </w:rPr>
        <w:t>.2023</w:t>
      </w:r>
      <w:r w:rsidR="001B537C" w:rsidRPr="00F83FF7">
        <w:rPr>
          <w:rFonts w:cs="Calibri"/>
          <w:b/>
        </w:rPr>
        <w:t xml:space="preserve"> (vrátane SAFE)</w:t>
      </w:r>
    </w:p>
    <w:p w14:paraId="028E2A69" w14:textId="13F588CF" w:rsidR="006B2693" w:rsidRPr="00F83FF7" w:rsidRDefault="006B2693" w:rsidP="00F83FF7">
      <w:pPr>
        <w:spacing w:line="240" w:lineRule="auto"/>
        <w:rPr>
          <w:rFonts w:cs="Calibri"/>
        </w:rPr>
      </w:pPr>
      <w:r>
        <w:rPr>
          <w:rFonts w:cs="Calibri"/>
          <w:noProof/>
          <w:lang w:eastAsia="sk-SK"/>
        </w:rPr>
        <w:drawing>
          <wp:inline distT="0" distB="0" distL="0" distR="0" wp14:anchorId="66B3CABA" wp14:editId="11819A0B">
            <wp:extent cx="5980915" cy="2551922"/>
            <wp:effectExtent l="0" t="0" r="1270" b="1270"/>
            <wp:docPr id="14" name="Obrázo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7073" cy="25588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F13529" w14:textId="4E464D20" w:rsidR="00233816" w:rsidRPr="00F83FF7" w:rsidRDefault="00233816" w:rsidP="00F83FF7">
      <w:pPr>
        <w:suppressAutoHyphens w:val="0"/>
        <w:spacing w:line="240" w:lineRule="auto"/>
        <w:jc w:val="both"/>
        <w:rPr>
          <w:rFonts w:cs="Calibri"/>
          <w:i/>
          <w:sz w:val="18"/>
          <w:szCs w:val="18"/>
        </w:rPr>
      </w:pPr>
      <w:r w:rsidRPr="00F83FF7">
        <w:rPr>
          <w:rFonts w:cs="Calibri"/>
          <w:i/>
          <w:sz w:val="18"/>
          <w:szCs w:val="18"/>
        </w:rPr>
        <w:t>Zdroj údajov: Certifikačný orgán (MF SR)</w:t>
      </w:r>
    </w:p>
    <w:p w14:paraId="10DC9587" w14:textId="77777777" w:rsidR="00754CBB" w:rsidRPr="00F83FF7" w:rsidRDefault="00754CBB" w:rsidP="00F83FF7">
      <w:pPr>
        <w:spacing w:line="240" w:lineRule="auto"/>
        <w:rPr>
          <w:rFonts w:cs="Calibri"/>
        </w:rPr>
      </w:pPr>
    </w:p>
    <w:p w14:paraId="67977217" w14:textId="0D3C036F" w:rsidR="00AC0369" w:rsidRPr="00F83FF7" w:rsidRDefault="00AC0369" w:rsidP="00F83FF7">
      <w:pPr>
        <w:spacing w:line="240" w:lineRule="auto"/>
        <w:rPr>
          <w:rFonts w:cs="Calibri"/>
        </w:rPr>
      </w:pPr>
      <w:r w:rsidRPr="00F83FF7">
        <w:rPr>
          <w:rFonts w:cs="Calibri"/>
        </w:rPr>
        <w:t>Do konca programového obdobia (najneskôr do marca 2024) zostáva vyčerpať ešte</w:t>
      </w:r>
      <w:r w:rsidRPr="00F83FF7">
        <w:rPr>
          <w:rFonts w:cs="Calibri"/>
          <w:b/>
        </w:rPr>
        <w:t xml:space="preserve"> </w:t>
      </w:r>
      <w:r w:rsidR="00321BA8" w:rsidRPr="00F83FF7">
        <w:rPr>
          <w:rFonts w:cs="Calibri"/>
          <w:b/>
        </w:rPr>
        <w:t>3</w:t>
      </w:r>
      <w:r w:rsidRPr="00F83FF7">
        <w:rPr>
          <w:rFonts w:cs="Calibri"/>
          <w:b/>
        </w:rPr>
        <w:t>,</w:t>
      </w:r>
      <w:r w:rsidR="003E758F">
        <w:rPr>
          <w:rFonts w:cs="Calibri"/>
          <w:b/>
        </w:rPr>
        <w:t>19</w:t>
      </w:r>
      <w:r w:rsidRPr="00F83FF7">
        <w:rPr>
          <w:rFonts w:cs="Calibri"/>
          <w:b/>
        </w:rPr>
        <w:t xml:space="preserve"> mld. EUR </w:t>
      </w:r>
    </w:p>
    <w:p w14:paraId="65E6C331" w14:textId="77777777" w:rsidR="0053285B" w:rsidRPr="00F83FF7" w:rsidRDefault="007860B0" w:rsidP="00F83FF7">
      <w:pPr>
        <w:spacing w:before="120" w:after="120" w:line="240" w:lineRule="auto"/>
        <w:jc w:val="both"/>
        <w:rPr>
          <w:rFonts w:cs="Calibri"/>
          <w:b/>
        </w:rPr>
      </w:pPr>
      <w:r w:rsidRPr="00F83FF7">
        <w:rPr>
          <w:rFonts w:cs="Calibri"/>
          <w:b/>
        </w:rPr>
        <w:t>Najviac zostáva vyčerpať za</w:t>
      </w:r>
      <w:r w:rsidR="0053285B" w:rsidRPr="00F83FF7">
        <w:rPr>
          <w:rFonts w:cs="Calibri"/>
          <w:b/>
        </w:rPr>
        <w:t>:</w:t>
      </w:r>
    </w:p>
    <w:p w14:paraId="24E41F33" w14:textId="2F67E807" w:rsidR="00AC7B52" w:rsidRPr="00F83FF7" w:rsidRDefault="00AC7B52" w:rsidP="00F83FF7">
      <w:pPr>
        <w:pStyle w:val="Odsekzoznamu"/>
        <w:numPr>
          <w:ilvl w:val="0"/>
          <w:numId w:val="8"/>
        </w:numPr>
        <w:spacing w:before="120" w:after="120" w:line="240" w:lineRule="auto"/>
        <w:jc w:val="both"/>
        <w:rPr>
          <w:rFonts w:cs="Calibri"/>
          <w:b/>
        </w:rPr>
      </w:pPr>
      <w:r w:rsidRPr="00F83FF7">
        <w:rPr>
          <w:rFonts w:cs="Calibri"/>
          <w:b/>
        </w:rPr>
        <w:t>OP II (1,</w:t>
      </w:r>
      <w:r w:rsidR="003E758F">
        <w:rPr>
          <w:rFonts w:cs="Calibri"/>
          <w:b/>
        </w:rPr>
        <w:t>48</w:t>
      </w:r>
      <w:r w:rsidR="00C57C1A" w:rsidRPr="00F83FF7">
        <w:rPr>
          <w:rFonts w:cs="Calibri"/>
          <w:b/>
        </w:rPr>
        <w:t xml:space="preserve"> </w:t>
      </w:r>
      <w:r w:rsidRPr="00F83FF7">
        <w:rPr>
          <w:rFonts w:cs="Calibri"/>
          <w:b/>
        </w:rPr>
        <w:t xml:space="preserve">mld. EUR), </w:t>
      </w:r>
      <w:r w:rsidRPr="00F83FF7">
        <w:rPr>
          <w:rFonts w:cs="Calibri"/>
        </w:rPr>
        <w:t xml:space="preserve">čo predstavuje </w:t>
      </w:r>
      <w:r w:rsidR="00321BA8" w:rsidRPr="00F83FF7">
        <w:rPr>
          <w:rFonts w:cs="Calibri"/>
        </w:rPr>
        <w:t>2</w:t>
      </w:r>
      <w:r w:rsidR="003E758F">
        <w:rPr>
          <w:rFonts w:cs="Calibri"/>
        </w:rPr>
        <w:t>4</w:t>
      </w:r>
      <w:r w:rsidR="00754CBB" w:rsidRPr="00F83FF7">
        <w:rPr>
          <w:rFonts w:cs="Calibri"/>
        </w:rPr>
        <w:t>,</w:t>
      </w:r>
      <w:r w:rsidR="003E758F">
        <w:rPr>
          <w:rFonts w:cs="Calibri"/>
        </w:rPr>
        <w:t>65</w:t>
      </w:r>
      <w:r w:rsidRPr="00F83FF7">
        <w:rPr>
          <w:rFonts w:cs="Calibri"/>
        </w:rPr>
        <w:t xml:space="preserve"> % alokácie,</w:t>
      </w:r>
    </w:p>
    <w:p w14:paraId="5E8DA33E" w14:textId="7C447FAD" w:rsidR="00AC7B52" w:rsidRPr="00F83FF7" w:rsidRDefault="00AC7B52" w:rsidP="00F83FF7">
      <w:pPr>
        <w:pStyle w:val="Odsekzoznamu"/>
        <w:numPr>
          <w:ilvl w:val="0"/>
          <w:numId w:val="8"/>
        </w:numPr>
        <w:spacing w:before="120" w:after="120" w:line="240" w:lineRule="auto"/>
        <w:jc w:val="both"/>
        <w:rPr>
          <w:rFonts w:cs="Calibri"/>
          <w:b/>
        </w:rPr>
      </w:pPr>
      <w:r w:rsidRPr="00F83FF7">
        <w:rPr>
          <w:rFonts w:cs="Calibri"/>
          <w:b/>
        </w:rPr>
        <w:t>OP KŽP (</w:t>
      </w:r>
      <w:r w:rsidR="00C57C1A" w:rsidRPr="00F83FF7">
        <w:rPr>
          <w:rFonts w:cs="Calibri"/>
          <w:b/>
        </w:rPr>
        <w:t>8</w:t>
      </w:r>
      <w:r w:rsidR="003E758F">
        <w:rPr>
          <w:rFonts w:cs="Calibri"/>
          <w:b/>
        </w:rPr>
        <w:t>61</w:t>
      </w:r>
      <w:r w:rsidR="00C57C1A" w:rsidRPr="00F83FF7">
        <w:rPr>
          <w:rFonts w:cs="Calibri"/>
          <w:b/>
        </w:rPr>
        <w:t>,</w:t>
      </w:r>
      <w:r w:rsidR="003E758F">
        <w:rPr>
          <w:rFonts w:cs="Calibri"/>
          <w:b/>
        </w:rPr>
        <w:t>86</w:t>
      </w:r>
      <w:r w:rsidRPr="00F83FF7">
        <w:rPr>
          <w:rFonts w:cs="Calibri"/>
          <w:b/>
        </w:rPr>
        <w:t xml:space="preserve"> mil. EUR), </w:t>
      </w:r>
      <w:r w:rsidRPr="00F83FF7">
        <w:rPr>
          <w:rFonts w:cs="Calibri"/>
        </w:rPr>
        <w:t>čo predstavuje 3</w:t>
      </w:r>
      <w:r w:rsidR="003E758F">
        <w:rPr>
          <w:rFonts w:cs="Calibri"/>
        </w:rPr>
        <w:t>0</w:t>
      </w:r>
      <w:r w:rsidR="00754CBB" w:rsidRPr="00F83FF7">
        <w:rPr>
          <w:rFonts w:cs="Calibri"/>
        </w:rPr>
        <w:t>,</w:t>
      </w:r>
      <w:r w:rsidR="003E758F">
        <w:rPr>
          <w:rFonts w:cs="Calibri"/>
        </w:rPr>
        <w:t>43</w:t>
      </w:r>
      <w:r w:rsidRPr="00F83FF7">
        <w:rPr>
          <w:rFonts w:cs="Calibri"/>
        </w:rPr>
        <w:t xml:space="preserve"> % alokácie,</w:t>
      </w:r>
    </w:p>
    <w:p w14:paraId="53F80447" w14:textId="693B0A97" w:rsidR="00105581" w:rsidRPr="00F83FF7" w:rsidRDefault="00AC7B52" w:rsidP="00F83FF7">
      <w:pPr>
        <w:pStyle w:val="Odsekzoznamu"/>
        <w:numPr>
          <w:ilvl w:val="0"/>
          <w:numId w:val="8"/>
        </w:numPr>
        <w:suppressAutoHyphens w:val="0"/>
        <w:spacing w:before="120" w:after="160" w:line="240" w:lineRule="auto"/>
        <w:jc w:val="both"/>
        <w:rPr>
          <w:rFonts w:cs="Calibri"/>
          <w:b/>
        </w:rPr>
      </w:pPr>
      <w:r w:rsidRPr="00F83FF7">
        <w:rPr>
          <w:rFonts w:cs="Calibri"/>
          <w:b/>
        </w:rPr>
        <w:t>IROP (</w:t>
      </w:r>
      <w:r w:rsidR="003E758F">
        <w:rPr>
          <w:rFonts w:cs="Calibri"/>
          <w:b/>
        </w:rPr>
        <w:t>390</w:t>
      </w:r>
      <w:r w:rsidR="00C57C1A" w:rsidRPr="00F83FF7">
        <w:rPr>
          <w:rFonts w:cs="Calibri"/>
          <w:b/>
        </w:rPr>
        <w:t>,</w:t>
      </w:r>
      <w:r w:rsidR="003E758F">
        <w:rPr>
          <w:rFonts w:cs="Calibri"/>
          <w:b/>
        </w:rPr>
        <w:t>72</w:t>
      </w:r>
      <w:r w:rsidRPr="00F83FF7">
        <w:rPr>
          <w:rFonts w:cs="Calibri"/>
          <w:b/>
        </w:rPr>
        <w:t xml:space="preserve"> mil. EUR), </w:t>
      </w:r>
      <w:r w:rsidRPr="00F83FF7">
        <w:rPr>
          <w:rFonts w:cs="Calibri"/>
        </w:rPr>
        <w:t xml:space="preserve">čo predstavuje </w:t>
      </w:r>
      <w:r w:rsidR="00754CBB" w:rsidRPr="00F83FF7">
        <w:rPr>
          <w:rFonts w:cs="Calibri"/>
        </w:rPr>
        <w:t>2</w:t>
      </w:r>
      <w:r w:rsidR="003E758F">
        <w:rPr>
          <w:rFonts w:cs="Calibri"/>
        </w:rPr>
        <w:t>0</w:t>
      </w:r>
      <w:r w:rsidR="00C57C1A" w:rsidRPr="00F83FF7">
        <w:rPr>
          <w:rFonts w:cs="Calibri"/>
        </w:rPr>
        <w:t>,</w:t>
      </w:r>
      <w:r w:rsidR="003E758F">
        <w:rPr>
          <w:rFonts w:cs="Calibri"/>
        </w:rPr>
        <w:t>18</w:t>
      </w:r>
      <w:r w:rsidRPr="00F83FF7">
        <w:rPr>
          <w:rFonts w:cs="Calibri"/>
        </w:rPr>
        <w:t xml:space="preserve"> % alokácie</w:t>
      </w:r>
      <w:r w:rsidR="007860B0" w:rsidRPr="00F83FF7">
        <w:rPr>
          <w:rFonts w:cs="Calibri"/>
          <w:b/>
        </w:rPr>
        <w:t>.</w:t>
      </w:r>
    </w:p>
    <w:sectPr w:rsidR="00105581" w:rsidRPr="00F83FF7" w:rsidSect="007F2225">
      <w:footerReference w:type="default" r:id="rId15"/>
      <w:pgSz w:w="11906" w:h="16838" w:code="9"/>
      <w:pgMar w:top="1276" w:right="1416" w:bottom="1134" w:left="1418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95641" w14:textId="77777777" w:rsidR="00AC519A" w:rsidRDefault="00AC519A" w:rsidP="009736EA">
      <w:pPr>
        <w:spacing w:line="240" w:lineRule="auto"/>
      </w:pPr>
      <w:r>
        <w:separator/>
      </w:r>
    </w:p>
  </w:endnote>
  <w:endnote w:type="continuationSeparator" w:id="0">
    <w:p w14:paraId="44BDADB3" w14:textId="77777777" w:rsidR="00AC519A" w:rsidRDefault="00AC519A" w:rsidP="009736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3234440"/>
      <w:docPartObj>
        <w:docPartGallery w:val="Page Numbers (Bottom of Page)"/>
        <w:docPartUnique/>
      </w:docPartObj>
    </w:sdtPr>
    <w:sdtEndPr/>
    <w:sdtContent>
      <w:p w14:paraId="7EF04946" w14:textId="25F83CD1" w:rsidR="00D11E0A" w:rsidRDefault="00D11E0A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2FB6">
          <w:rPr>
            <w:noProof/>
          </w:rPr>
          <w:t>7</w:t>
        </w:r>
        <w:r>
          <w:fldChar w:fldCharType="end"/>
        </w:r>
      </w:p>
    </w:sdtContent>
  </w:sdt>
  <w:p w14:paraId="6337FA80" w14:textId="77777777" w:rsidR="00D11E0A" w:rsidRDefault="00D11E0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DEE3C" w14:textId="77777777" w:rsidR="00AC519A" w:rsidRDefault="00AC519A" w:rsidP="009736EA">
      <w:pPr>
        <w:spacing w:line="240" w:lineRule="auto"/>
      </w:pPr>
      <w:r>
        <w:separator/>
      </w:r>
    </w:p>
  </w:footnote>
  <w:footnote w:type="continuationSeparator" w:id="0">
    <w:p w14:paraId="35ACA5D7" w14:textId="77777777" w:rsidR="00AC519A" w:rsidRDefault="00AC519A" w:rsidP="009736E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606A7"/>
    <w:multiLevelType w:val="hybridMultilevel"/>
    <w:tmpl w:val="129EA394"/>
    <w:lvl w:ilvl="0" w:tplc="041B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06B11"/>
    <w:multiLevelType w:val="hybridMultilevel"/>
    <w:tmpl w:val="3198EE1E"/>
    <w:lvl w:ilvl="0" w:tplc="851C022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A643F"/>
    <w:multiLevelType w:val="hybridMultilevel"/>
    <w:tmpl w:val="020A8990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14FBE"/>
    <w:multiLevelType w:val="hybridMultilevel"/>
    <w:tmpl w:val="CE4859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17614"/>
    <w:multiLevelType w:val="multilevel"/>
    <w:tmpl w:val="55CCC78E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eastAsia="Times New Roman" w:cs="Times New Roman" w:hint="default"/>
        <w:color w:val="0055A1"/>
      </w:rPr>
    </w:lvl>
    <w:lvl w:ilvl="2">
      <w:start w:val="1"/>
      <w:numFmt w:val="decimal"/>
      <w:isLgl/>
      <w:lvlText w:val="%1.%2.%3"/>
      <w:lvlJc w:val="left"/>
      <w:pPr>
        <w:ind w:left="1003" w:hanging="720"/>
      </w:pPr>
      <w:rPr>
        <w:rFonts w:eastAsia="Times New Roman" w:cs="Times New Roman" w:hint="default"/>
        <w:color w:val="0055A1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eastAsia="Times New Roman" w:cs="Times New Roman" w:hint="default"/>
        <w:color w:val="0055A1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eastAsia="Times New Roman" w:cs="Times New Roman" w:hint="default"/>
        <w:color w:val="0055A1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eastAsia="Times New Roman" w:cs="Times New Roman" w:hint="default"/>
        <w:color w:val="0055A1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eastAsia="Times New Roman" w:cs="Times New Roman" w:hint="default"/>
        <w:color w:val="0055A1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eastAsia="Times New Roman" w:cs="Times New Roman" w:hint="default"/>
        <w:color w:val="0055A1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eastAsia="Times New Roman" w:cs="Times New Roman" w:hint="default"/>
        <w:color w:val="0055A1"/>
      </w:rPr>
    </w:lvl>
  </w:abstractNum>
  <w:abstractNum w:abstractNumId="5" w15:restartNumberingAfterBreak="0">
    <w:nsid w:val="18260EE6"/>
    <w:multiLevelType w:val="hybridMultilevel"/>
    <w:tmpl w:val="8C68D79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76C4A"/>
    <w:multiLevelType w:val="multilevel"/>
    <w:tmpl w:val="4D52C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BEA0B26"/>
    <w:multiLevelType w:val="multilevel"/>
    <w:tmpl w:val="55CCC78E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eastAsia="Times New Roman" w:cs="Times New Roman" w:hint="default"/>
        <w:color w:val="0055A1"/>
      </w:rPr>
    </w:lvl>
    <w:lvl w:ilvl="2">
      <w:start w:val="1"/>
      <w:numFmt w:val="decimal"/>
      <w:isLgl/>
      <w:lvlText w:val="%1.%2.%3"/>
      <w:lvlJc w:val="left"/>
      <w:pPr>
        <w:ind w:left="1003" w:hanging="720"/>
      </w:pPr>
      <w:rPr>
        <w:rFonts w:eastAsia="Times New Roman" w:cs="Times New Roman" w:hint="default"/>
        <w:color w:val="0055A1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eastAsia="Times New Roman" w:cs="Times New Roman" w:hint="default"/>
        <w:color w:val="0055A1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eastAsia="Times New Roman" w:cs="Times New Roman" w:hint="default"/>
        <w:color w:val="0055A1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eastAsia="Times New Roman" w:cs="Times New Roman" w:hint="default"/>
        <w:color w:val="0055A1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eastAsia="Times New Roman" w:cs="Times New Roman" w:hint="default"/>
        <w:color w:val="0055A1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eastAsia="Times New Roman" w:cs="Times New Roman" w:hint="default"/>
        <w:color w:val="0055A1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eastAsia="Times New Roman" w:cs="Times New Roman" w:hint="default"/>
        <w:color w:val="0055A1"/>
      </w:rPr>
    </w:lvl>
  </w:abstractNum>
  <w:abstractNum w:abstractNumId="8" w15:restartNumberingAfterBreak="0">
    <w:nsid w:val="252378DD"/>
    <w:multiLevelType w:val="hybridMultilevel"/>
    <w:tmpl w:val="F4E6B4CC"/>
    <w:lvl w:ilvl="0" w:tplc="2C3C3EDE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0263F4"/>
    <w:multiLevelType w:val="hybridMultilevel"/>
    <w:tmpl w:val="D74C054E"/>
    <w:lvl w:ilvl="0" w:tplc="5EEE2D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B79B3"/>
    <w:multiLevelType w:val="hybridMultilevel"/>
    <w:tmpl w:val="31A88108"/>
    <w:lvl w:ilvl="0" w:tplc="041B000D">
      <w:start w:val="1"/>
      <w:numFmt w:val="bullet"/>
      <w:lvlText w:val=""/>
      <w:lvlJc w:val="left"/>
      <w:pPr>
        <w:ind w:left="105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1" w15:restartNumberingAfterBreak="0">
    <w:nsid w:val="2C074B2B"/>
    <w:multiLevelType w:val="hybridMultilevel"/>
    <w:tmpl w:val="AFC81948"/>
    <w:lvl w:ilvl="0" w:tplc="557AB8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2E2A15"/>
    <w:multiLevelType w:val="hybridMultilevel"/>
    <w:tmpl w:val="43601F2E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F54588D"/>
    <w:multiLevelType w:val="hybridMultilevel"/>
    <w:tmpl w:val="DD0812E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C51CA"/>
    <w:multiLevelType w:val="hybridMultilevel"/>
    <w:tmpl w:val="0846E44A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3045124"/>
    <w:multiLevelType w:val="hybridMultilevel"/>
    <w:tmpl w:val="4E2A02F4"/>
    <w:lvl w:ilvl="0" w:tplc="87A06D6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613FA3"/>
    <w:multiLevelType w:val="hybridMultilevel"/>
    <w:tmpl w:val="33E8B4C8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881275"/>
    <w:multiLevelType w:val="hybridMultilevel"/>
    <w:tmpl w:val="90EC5BE6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055EC5"/>
    <w:multiLevelType w:val="hybridMultilevel"/>
    <w:tmpl w:val="08CA9C3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2D653E"/>
    <w:multiLevelType w:val="multilevel"/>
    <w:tmpl w:val="12489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A653C02"/>
    <w:multiLevelType w:val="hybridMultilevel"/>
    <w:tmpl w:val="E75A00B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649B2"/>
    <w:multiLevelType w:val="hybridMultilevel"/>
    <w:tmpl w:val="DD0812E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E02D1B"/>
    <w:multiLevelType w:val="hybridMultilevel"/>
    <w:tmpl w:val="5EA0733A"/>
    <w:lvl w:ilvl="0" w:tplc="DF8824FE">
      <w:numFmt w:val="bullet"/>
      <w:lvlText w:val="•"/>
      <w:lvlJc w:val="left"/>
      <w:pPr>
        <w:ind w:left="1080" w:hanging="72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D1558F"/>
    <w:multiLevelType w:val="hybridMultilevel"/>
    <w:tmpl w:val="49083AE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F04E0A"/>
    <w:multiLevelType w:val="hybridMultilevel"/>
    <w:tmpl w:val="AE10322E"/>
    <w:lvl w:ilvl="0" w:tplc="98C09E2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2D2B15"/>
    <w:multiLevelType w:val="hybridMultilevel"/>
    <w:tmpl w:val="8070ED52"/>
    <w:lvl w:ilvl="0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FE2CD0"/>
    <w:multiLevelType w:val="hybridMultilevel"/>
    <w:tmpl w:val="15CEC96A"/>
    <w:lvl w:ilvl="0" w:tplc="8F4C01A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C44791"/>
    <w:multiLevelType w:val="hybridMultilevel"/>
    <w:tmpl w:val="B06805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291983"/>
    <w:multiLevelType w:val="hybridMultilevel"/>
    <w:tmpl w:val="E580E522"/>
    <w:lvl w:ilvl="0" w:tplc="041B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6052A9E"/>
    <w:multiLevelType w:val="hybridMultilevel"/>
    <w:tmpl w:val="5C441CDE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8C04AC4"/>
    <w:multiLevelType w:val="hybridMultilevel"/>
    <w:tmpl w:val="746E0CE4"/>
    <w:lvl w:ilvl="0" w:tplc="EC9A8CB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CC76C9"/>
    <w:multiLevelType w:val="multilevel"/>
    <w:tmpl w:val="55CCC78E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eastAsia="Times New Roman" w:cs="Times New Roman" w:hint="default"/>
        <w:color w:val="0055A1"/>
      </w:rPr>
    </w:lvl>
    <w:lvl w:ilvl="2">
      <w:start w:val="1"/>
      <w:numFmt w:val="decimal"/>
      <w:isLgl/>
      <w:lvlText w:val="%1.%2.%3"/>
      <w:lvlJc w:val="left"/>
      <w:pPr>
        <w:ind w:left="1003" w:hanging="720"/>
      </w:pPr>
      <w:rPr>
        <w:rFonts w:eastAsia="Times New Roman" w:cs="Times New Roman" w:hint="default"/>
        <w:color w:val="0055A1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eastAsia="Times New Roman" w:cs="Times New Roman" w:hint="default"/>
        <w:color w:val="0055A1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eastAsia="Times New Roman" w:cs="Times New Roman" w:hint="default"/>
        <w:color w:val="0055A1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eastAsia="Times New Roman" w:cs="Times New Roman" w:hint="default"/>
        <w:color w:val="0055A1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eastAsia="Times New Roman" w:cs="Times New Roman" w:hint="default"/>
        <w:color w:val="0055A1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eastAsia="Times New Roman" w:cs="Times New Roman" w:hint="default"/>
        <w:color w:val="0055A1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eastAsia="Times New Roman" w:cs="Times New Roman" w:hint="default"/>
        <w:color w:val="0055A1"/>
      </w:rPr>
    </w:lvl>
  </w:abstractNum>
  <w:abstractNum w:abstractNumId="32" w15:restartNumberingAfterBreak="0">
    <w:nsid w:val="76CA78A5"/>
    <w:multiLevelType w:val="hybridMultilevel"/>
    <w:tmpl w:val="E5C68AAC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7FF44FA"/>
    <w:multiLevelType w:val="hybridMultilevel"/>
    <w:tmpl w:val="CA443B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2C5DB1"/>
    <w:multiLevelType w:val="hybridMultilevel"/>
    <w:tmpl w:val="0F407230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0B41E3"/>
    <w:multiLevelType w:val="hybridMultilevel"/>
    <w:tmpl w:val="AE04797E"/>
    <w:lvl w:ilvl="0" w:tplc="041B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6" w15:restartNumberingAfterBreak="0">
    <w:nsid w:val="7EA557A4"/>
    <w:multiLevelType w:val="hybridMultilevel"/>
    <w:tmpl w:val="EA42A09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D633FD"/>
    <w:multiLevelType w:val="hybridMultilevel"/>
    <w:tmpl w:val="7076CF3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4477745">
    <w:abstractNumId w:val="7"/>
  </w:num>
  <w:num w:numId="2" w16cid:durableId="465198548">
    <w:abstractNumId w:val="19"/>
  </w:num>
  <w:num w:numId="3" w16cid:durableId="2034265824">
    <w:abstractNumId w:val="5"/>
  </w:num>
  <w:num w:numId="4" w16cid:durableId="529881622">
    <w:abstractNumId w:val="22"/>
  </w:num>
  <w:num w:numId="5" w16cid:durableId="855389640">
    <w:abstractNumId w:val="6"/>
  </w:num>
  <w:num w:numId="6" w16cid:durableId="1316256196">
    <w:abstractNumId w:val="37"/>
  </w:num>
  <w:num w:numId="7" w16cid:durableId="1765807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87705875">
    <w:abstractNumId w:val="33"/>
  </w:num>
  <w:num w:numId="9" w16cid:durableId="788664505">
    <w:abstractNumId w:val="3"/>
  </w:num>
  <w:num w:numId="10" w16cid:durableId="401756910">
    <w:abstractNumId w:val="29"/>
  </w:num>
  <w:num w:numId="11" w16cid:durableId="1787962343">
    <w:abstractNumId w:val="34"/>
  </w:num>
  <w:num w:numId="12" w16cid:durableId="165488160">
    <w:abstractNumId w:val="1"/>
  </w:num>
  <w:num w:numId="13" w16cid:durableId="396631434">
    <w:abstractNumId w:val="24"/>
  </w:num>
  <w:num w:numId="14" w16cid:durableId="1700088054">
    <w:abstractNumId w:val="27"/>
  </w:num>
  <w:num w:numId="15" w16cid:durableId="1408041511">
    <w:abstractNumId w:val="0"/>
  </w:num>
  <w:num w:numId="16" w16cid:durableId="141627001">
    <w:abstractNumId w:val="2"/>
  </w:num>
  <w:num w:numId="17" w16cid:durableId="620183279">
    <w:abstractNumId w:val="9"/>
  </w:num>
  <w:num w:numId="18" w16cid:durableId="359933358">
    <w:abstractNumId w:val="16"/>
  </w:num>
  <w:num w:numId="19" w16cid:durableId="639460335">
    <w:abstractNumId w:val="17"/>
  </w:num>
  <w:num w:numId="20" w16cid:durableId="445269222">
    <w:abstractNumId w:val="26"/>
  </w:num>
  <w:num w:numId="21" w16cid:durableId="1348485089">
    <w:abstractNumId w:val="8"/>
  </w:num>
  <w:num w:numId="22" w16cid:durableId="1686328568">
    <w:abstractNumId w:val="28"/>
  </w:num>
  <w:num w:numId="23" w16cid:durableId="765350423">
    <w:abstractNumId w:val="11"/>
  </w:num>
  <w:num w:numId="24" w16cid:durableId="731468146">
    <w:abstractNumId w:val="21"/>
  </w:num>
  <w:num w:numId="25" w16cid:durableId="1539194530">
    <w:abstractNumId w:val="23"/>
  </w:num>
  <w:num w:numId="26" w16cid:durableId="281571269">
    <w:abstractNumId w:val="13"/>
  </w:num>
  <w:num w:numId="27" w16cid:durableId="1079404227">
    <w:abstractNumId w:val="30"/>
  </w:num>
  <w:num w:numId="28" w16cid:durableId="1368751815">
    <w:abstractNumId w:val="20"/>
  </w:num>
  <w:num w:numId="29" w16cid:durableId="1794668250">
    <w:abstractNumId w:val="25"/>
  </w:num>
  <w:num w:numId="30" w16cid:durableId="17514984">
    <w:abstractNumId w:val="10"/>
  </w:num>
  <w:num w:numId="31" w16cid:durableId="1547910142">
    <w:abstractNumId w:val="32"/>
  </w:num>
  <w:num w:numId="32" w16cid:durableId="1901669714">
    <w:abstractNumId w:val="14"/>
  </w:num>
  <w:num w:numId="33" w16cid:durableId="17968438">
    <w:abstractNumId w:val="12"/>
  </w:num>
  <w:num w:numId="34" w16cid:durableId="1002466377">
    <w:abstractNumId w:val="35"/>
  </w:num>
  <w:num w:numId="35" w16cid:durableId="98456317">
    <w:abstractNumId w:val="18"/>
  </w:num>
  <w:num w:numId="36" w16cid:durableId="1647509796">
    <w:abstractNumId w:val="31"/>
  </w:num>
  <w:num w:numId="37" w16cid:durableId="632561580">
    <w:abstractNumId w:val="4"/>
  </w:num>
  <w:num w:numId="38" w16cid:durableId="1499615289">
    <w:abstractNumId w:val="36"/>
  </w:num>
  <w:numIdMacAtCleanup w:val="3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níková, Michaela">
    <w15:presenceInfo w15:providerId="AD" w15:userId="S::michaela.janikova@mirri.gov.sk::45b1eb76-b5fa-4e1c-aaaf-2d13a629ff5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6EA"/>
    <w:rsid w:val="00002F90"/>
    <w:rsid w:val="00007535"/>
    <w:rsid w:val="00010140"/>
    <w:rsid w:val="00013712"/>
    <w:rsid w:val="00014201"/>
    <w:rsid w:val="00014C85"/>
    <w:rsid w:val="00021429"/>
    <w:rsid w:val="000250F4"/>
    <w:rsid w:val="0002569F"/>
    <w:rsid w:val="00025874"/>
    <w:rsid w:val="000260A9"/>
    <w:rsid w:val="00030706"/>
    <w:rsid w:val="00030D21"/>
    <w:rsid w:val="0003272F"/>
    <w:rsid w:val="000340FD"/>
    <w:rsid w:val="00034987"/>
    <w:rsid w:val="00035589"/>
    <w:rsid w:val="0003645B"/>
    <w:rsid w:val="00036CE1"/>
    <w:rsid w:val="000442EB"/>
    <w:rsid w:val="00045EEF"/>
    <w:rsid w:val="000470F3"/>
    <w:rsid w:val="00050ABF"/>
    <w:rsid w:val="0005191F"/>
    <w:rsid w:val="000549E7"/>
    <w:rsid w:val="00055119"/>
    <w:rsid w:val="00055E3C"/>
    <w:rsid w:val="0005631C"/>
    <w:rsid w:val="000565AE"/>
    <w:rsid w:val="0005665D"/>
    <w:rsid w:val="00060D21"/>
    <w:rsid w:val="000617C5"/>
    <w:rsid w:val="000628DF"/>
    <w:rsid w:val="00062D52"/>
    <w:rsid w:val="00067C55"/>
    <w:rsid w:val="0007173B"/>
    <w:rsid w:val="00071A80"/>
    <w:rsid w:val="00076A8C"/>
    <w:rsid w:val="00080430"/>
    <w:rsid w:val="00082D20"/>
    <w:rsid w:val="000836E3"/>
    <w:rsid w:val="00083F72"/>
    <w:rsid w:val="00096008"/>
    <w:rsid w:val="000961F1"/>
    <w:rsid w:val="000976C9"/>
    <w:rsid w:val="000A6788"/>
    <w:rsid w:val="000B108E"/>
    <w:rsid w:val="000B5B71"/>
    <w:rsid w:val="000B5C83"/>
    <w:rsid w:val="000B5E2E"/>
    <w:rsid w:val="000B6CE9"/>
    <w:rsid w:val="000B7552"/>
    <w:rsid w:val="000C1E8C"/>
    <w:rsid w:val="000C7D59"/>
    <w:rsid w:val="000D256D"/>
    <w:rsid w:val="000D2AB9"/>
    <w:rsid w:val="000D3D70"/>
    <w:rsid w:val="000E0A68"/>
    <w:rsid w:val="000E12EC"/>
    <w:rsid w:val="000E1368"/>
    <w:rsid w:val="000E6F1E"/>
    <w:rsid w:val="000F2180"/>
    <w:rsid w:val="000F2FA4"/>
    <w:rsid w:val="000F6780"/>
    <w:rsid w:val="000F7BEF"/>
    <w:rsid w:val="00100D32"/>
    <w:rsid w:val="0010111E"/>
    <w:rsid w:val="001030AB"/>
    <w:rsid w:val="00103865"/>
    <w:rsid w:val="00104CF4"/>
    <w:rsid w:val="00105581"/>
    <w:rsid w:val="00105C85"/>
    <w:rsid w:val="0010642D"/>
    <w:rsid w:val="001114F6"/>
    <w:rsid w:val="001161B8"/>
    <w:rsid w:val="00117C29"/>
    <w:rsid w:val="00121041"/>
    <w:rsid w:val="00122F5A"/>
    <w:rsid w:val="00123CB3"/>
    <w:rsid w:val="00125FEF"/>
    <w:rsid w:val="00127628"/>
    <w:rsid w:val="00131DEE"/>
    <w:rsid w:val="001326B7"/>
    <w:rsid w:val="0013527E"/>
    <w:rsid w:val="00136777"/>
    <w:rsid w:val="00140801"/>
    <w:rsid w:val="001422F5"/>
    <w:rsid w:val="00146332"/>
    <w:rsid w:val="00147346"/>
    <w:rsid w:val="00152244"/>
    <w:rsid w:val="0015281B"/>
    <w:rsid w:val="001537BB"/>
    <w:rsid w:val="0015468C"/>
    <w:rsid w:val="00155D71"/>
    <w:rsid w:val="00156869"/>
    <w:rsid w:val="0016135B"/>
    <w:rsid w:val="00171085"/>
    <w:rsid w:val="001736D4"/>
    <w:rsid w:val="00173DB2"/>
    <w:rsid w:val="00173E48"/>
    <w:rsid w:val="001745EB"/>
    <w:rsid w:val="00180359"/>
    <w:rsid w:val="00181F23"/>
    <w:rsid w:val="001823F1"/>
    <w:rsid w:val="00185E09"/>
    <w:rsid w:val="00186878"/>
    <w:rsid w:val="0018796C"/>
    <w:rsid w:val="00190869"/>
    <w:rsid w:val="00190F2E"/>
    <w:rsid w:val="00193D1A"/>
    <w:rsid w:val="00193DD6"/>
    <w:rsid w:val="00197347"/>
    <w:rsid w:val="001A0F5B"/>
    <w:rsid w:val="001A1DCF"/>
    <w:rsid w:val="001A32B1"/>
    <w:rsid w:val="001B0063"/>
    <w:rsid w:val="001B313F"/>
    <w:rsid w:val="001B4C6D"/>
    <w:rsid w:val="001B537C"/>
    <w:rsid w:val="001B5820"/>
    <w:rsid w:val="001B74B2"/>
    <w:rsid w:val="001C2A46"/>
    <w:rsid w:val="001D0849"/>
    <w:rsid w:val="001D10DF"/>
    <w:rsid w:val="001D2753"/>
    <w:rsid w:val="001D2F0F"/>
    <w:rsid w:val="001D3A53"/>
    <w:rsid w:val="001D3F46"/>
    <w:rsid w:val="001D6084"/>
    <w:rsid w:val="001D7BD5"/>
    <w:rsid w:val="001E16B7"/>
    <w:rsid w:val="001E2197"/>
    <w:rsid w:val="001E3850"/>
    <w:rsid w:val="001E3D94"/>
    <w:rsid w:val="001E3E64"/>
    <w:rsid w:val="001E3F33"/>
    <w:rsid w:val="001E44DB"/>
    <w:rsid w:val="001E67D7"/>
    <w:rsid w:val="001E751E"/>
    <w:rsid w:val="001F0D65"/>
    <w:rsid w:val="001F1750"/>
    <w:rsid w:val="001F2472"/>
    <w:rsid w:val="00201C20"/>
    <w:rsid w:val="00204302"/>
    <w:rsid w:val="002045CD"/>
    <w:rsid w:val="00204693"/>
    <w:rsid w:val="002046E6"/>
    <w:rsid w:val="00207189"/>
    <w:rsid w:val="002121B7"/>
    <w:rsid w:val="00214629"/>
    <w:rsid w:val="00216400"/>
    <w:rsid w:val="00220C61"/>
    <w:rsid w:val="0022148A"/>
    <w:rsid w:val="00222272"/>
    <w:rsid w:val="00223AC8"/>
    <w:rsid w:val="00225112"/>
    <w:rsid w:val="00226455"/>
    <w:rsid w:val="00232FB2"/>
    <w:rsid w:val="00233816"/>
    <w:rsid w:val="0023687A"/>
    <w:rsid w:val="00240879"/>
    <w:rsid w:val="0024173C"/>
    <w:rsid w:val="00243BB8"/>
    <w:rsid w:val="00245CB1"/>
    <w:rsid w:val="00246285"/>
    <w:rsid w:val="00253BE2"/>
    <w:rsid w:val="00254B34"/>
    <w:rsid w:val="00255807"/>
    <w:rsid w:val="00255B0D"/>
    <w:rsid w:val="00260FAE"/>
    <w:rsid w:val="00263086"/>
    <w:rsid w:val="0026489A"/>
    <w:rsid w:val="00264DAF"/>
    <w:rsid w:val="00265086"/>
    <w:rsid w:val="00267309"/>
    <w:rsid w:val="00267588"/>
    <w:rsid w:val="0027306C"/>
    <w:rsid w:val="0027365D"/>
    <w:rsid w:val="00275060"/>
    <w:rsid w:val="00277D48"/>
    <w:rsid w:val="00282FB2"/>
    <w:rsid w:val="00283924"/>
    <w:rsid w:val="002841BB"/>
    <w:rsid w:val="0028576D"/>
    <w:rsid w:val="00286CD4"/>
    <w:rsid w:val="00290118"/>
    <w:rsid w:val="002901C8"/>
    <w:rsid w:val="0029112E"/>
    <w:rsid w:val="00291504"/>
    <w:rsid w:val="00294985"/>
    <w:rsid w:val="00295A21"/>
    <w:rsid w:val="002A0D66"/>
    <w:rsid w:val="002A1EAD"/>
    <w:rsid w:val="002A22B7"/>
    <w:rsid w:val="002A3872"/>
    <w:rsid w:val="002A6593"/>
    <w:rsid w:val="002B41C2"/>
    <w:rsid w:val="002B5EA0"/>
    <w:rsid w:val="002B6416"/>
    <w:rsid w:val="002B6D60"/>
    <w:rsid w:val="002C0756"/>
    <w:rsid w:val="002C14E4"/>
    <w:rsid w:val="002C2858"/>
    <w:rsid w:val="002C310E"/>
    <w:rsid w:val="002C4A56"/>
    <w:rsid w:val="002C558F"/>
    <w:rsid w:val="002C5CF5"/>
    <w:rsid w:val="002C61D3"/>
    <w:rsid w:val="002D284E"/>
    <w:rsid w:val="002E083C"/>
    <w:rsid w:val="002E2410"/>
    <w:rsid w:val="002E2889"/>
    <w:rsid w:val="002E438E"/>
    <w:rsid w:val="002F27B9"/>
    <w:rsid w:val="002F786C"/>
    <w:rsid w:val="00300A0F"/>
    <w:rsid w:val="00301810"/>
    <w:rsid w:val="00304069"/>
    <w:rsid w:val="00304838"/>
    <w:rsid w:val="00310704"/>
    <w:rsid w:val="00310EB5"/>
    <w:rsid w:val="0031127A"/>
    <w:rsid w:val="003132D9"/>
    <w:rsid w:val="00321A89"/>
    <w:rsid w:val="00321BA8"/>
    <w:rsid w:val="0032256D"/>
    <w:rsid w:val="0032602F"/>
    <w:rsid w:val="0032604A"/>
    <w:rsid w:val="0032748D"/>
    <w:rsid w:val="00327ADA"/>
    <w:rsid w:val="0033079C"/>
    <w:rsid w:val="00331ADF"/>
    <w:rsid w:val="003341FB"/>
    <w:rsid w:val="0034133C"/>
    <w:rsid w:val="00342859"/>
    <w:rsid w:val="0034364B"/>
    <w:rsid w:val="003476E4"/>
    <w:rsid w:val="00347A64"/>
    <w:rsid w:val="00347FA7"/>
    <w:rsid w:val="00365A11"/>
    <w:rsid w:val="00365CAC"/>
    <w:rsid w:val="00374388"/>
    <w:rsid w:val="003753A4"/>
    <w:rsid w:val="003830FF"/>
    <w:rsid w:val="00383A45"/>
    <w:rsid w:val="0038719F"/>
    <w:rsid w:val="00390295"/>
    <w:rsid w:val="00392CC4"/>
    <w:rsid w:val="00392CDE"/>
    <w:rsid w:val="00394FD4"/>
    <w:rsid w:val="003961F6"/>
    <w:rsid w:val="00397651"/>
    <w:rsid w:val="00397730"/>
    <w:rsid w:val="00397D02"/>
    <w:rsid w:val="003A1C00"/>
    <w:rsid w:val="003A1D4F"/>
    <w:rsid w:val="003A520E"/>
    <w:rsid w:val="003A5C00"/>
    <w:rsid w:val="003A7872"/>
    <w:rsid w:val="003B0F64"/>
    <w:rsid w:val="003B1186"/>
    <w:rsid w:val="003B31BE"/>
    <w:rsid w:val="003B3652"/>
    <w:rsid w:val="003B46DE"/>
    <w:rsid w:val="003B5CA2"/>
    <w:rsid w:val="003B6BC3"/>
    <w:rsid w:val="003B6CAA"/>
    <w:rsid w:val="003C03BE"/>
    <w:rsid w:val="003C06C0"/>
    <w:rsid w:val="003C3B1D"/>
    <w:rsid w:val="003C4076"/>
    <w:rsid w:val="003C65C6"/>
    <w:rsid w:val="003D2A59"/>
    <w:rsid w:val="003D2EFB"/>
    <w:rsid w:val="003D5D66"/>
    <w:rsid w:val="003E2208"/>
    <w:rsid w:val="003E35E1"/>
    <w:rsid w:val="003E5F39"/>
    <w:rsid w:val="003E6A9D"/>
    <w:rsid w:val="003E758F"/>
    <w:rsid w:val="003F0239"/>
    <w:rsid w:val="003F09DE"/>
    <w:rsid w:val="003F14E4"/>
    <w:rsid w:val="003F1EA0"/>
    <w:rsid w:val="003F2413"/>
    <w:rsid w:val="003F2841"/>
    <w:rsid w:val="003F2F81"/>
    <w:rsid w:val="003F4FD5"/>
    <w:rsid w:val="003F6E0F"/>
    <w:rsid w:val="003F71C0"/>
    <w:rsid w:val="00400E82"/>
    <w:rsid w:val="00404497"/>
    <w:rsid w:val="00405A77"/>
    <w:rsid w:val="0040600B"/>
    <w:rsid w:val="00406BDE"/>
    <w:rsid w:val="00406C13"/>
    <w:rsid w:val="00407ABE"/>
    <w:rsid w:val="00411344"/>
    <w:rsid w:val="0041135C"/>
    <w:rsid w:val="0041317E"/>
    <w:rsid w:val="00416DA3"/>
    <w:rsid w:val="00422661"/>
    <w:rsid w:val="00427581"/>
    <w:rsid w:val="00427867"/>
    <w:rsid w:val="004315EB"/>
    <w:rsid w:val="00432625"/>
    <w:rsid w:val="00432D15"/>
    <w:rsid w:val="004330F2"/>
    <w:rsid w:val="004342BB"/>
    <w:rsid w:val="00435E70"/>
    <w:rsid w:val="0043634C"/>
    <w:rsid w:val="00437EFC"/>
    <w:rsid w:val="004407A9"/>
    <w:rsid w:val="00443678"/>
    <w:rsid w:val="004440BD"/>
    <w:rsid w:val="004449A1"/>
    <w:rsid w:val="00446F61"/>
    <w:rsid w:val="004500A6"/>
    <w:rsid w:val="00451E53"/>
    <w:rsid w:val="00460BCA"/>
    <w:rsid w:val="00461BC3"/>
    <w:rsid w:val="00474763"/>
    <w:rsid w:val="00474931"/>
    <w:rsid w:val="00475649"/>
    <w:rsid w:val="0048080F"/>
    <w:rsid w:val="00481B44"/>
    <w:rsid w:val="00482680"/>
    <w:rsid w:val="00483691"/>
    <w:rsid w:val="0048538E"/>
    <w:rsid w:val="00487D30"/>
    <w:rsid w:val="00490FAF"/>
    <w:rsid w:val="004923B1"/>
    <w:rsid w:val="00492D2E"/>
    <w:rsid w:val="00492F86"/>
    <w:rsid w:val="00494FBA"/>
    <w:rsid w:val="00495E13"/>
    <w:rsid w:val="0049640B"/>
    <w:rsid w:val="00497232"/>
    <w:rsid w:val="0049797C"/>
    <w:rsid w:val="004A0A2E"/>
    <w:rsid w:val="004A19B2"/>
    <w:rsid w:val="004A1C7A"/>
    <w:rsid w:val="004A318F"/>
    <w:rsid w:val="004A3A06"/>
    <w:rsid w:val="004A4419"/>
    <w:rsid w:val="004A6A4E"/>
    <w:rsid w:val="004A6E76"/>
    <w:rsid w:val="004B167B"/>
    <w:rsid w:val="004B355A"/>
    <w:rsid w:val="004B4D9C"/>
    <w:rsid w:val="004C020C"/>
    <w:rsid w:val="004C2AB4"/>
    <w:rsid w:val="004C2CC8"/>
    <w:rsid w:val="004C340B"/>
    <w:rsid w:val="004C34FB"/>
    <w:rsid w:val="004C3E1C"/>
    <w:rsid w:val="004C545E"/>
    <w:rsid w:val="004D3D1C"/>
    <w:rsid w:val="004D58B0"/>
    <w:rsid w:val="004E0B61"/>
    <w:rsid w:val="004E1FEE"/>
    <w:rsid w:val="004E6F5C"/>
    <w:rsid w:val="004F08ED"/>
    <w:rsid w:val="004F4A14"/>
    <w:rsid w:val="004F57A0"/>
    <w:rsid w:val="004F7631"/>
    <w:rsid w:val="00503367"/>
    <w:rsid w:val="0050472D"/>
    <w:rsid w:val="0051184D"/>
    <w:rsid w:val="0051534E"/>
    <w:rsid w:val="00517201"/>
    <w:rsid w:val="005212AB"/>
    <w:rsid w:val="00524D56"/>
    <w:rsid w:val="005312B9"/>
    <w:rsid w:val="0053285B"/>
    <w:rsid w:val="00533F76"/>
    <w:rsid w:val="00535B8E"/>
    <w:rsid w:val="005361A0"/>
    <w:rsid w:val="00540227"/>
    <w:rsid w:val="00540681"/>
    <w:rsid w:val="00553E78"/>
    <w:rsid w:val="005555BA"/>
    <w:rsid w:val="00555760"/>
    <w:rsid w:val="00557C63"/>
    <w:rsid w:val="005629E9"/>
    <w:rsid w:val="00567A96"/>
    <w:rsid w:val="005707DD"/>
    <w:rsid w:val="005716ED"/>
    <w:rsid w:val="005726AB"/>
    <w:rsid w:val="00572FB6"/>
    <w:rsid w:val="00574907"/>
    <w:rsid w:val="00575D7A"/>
    <w:rsid w:val="0058303A"/>
    <w:rsid w:val="00583E64"/>
    <w:rsid w:val="00585146"/>
    <w:rsid w:val="0058526D"/>
    <w:rsid w:val="00586130"/>
    <w:rsid w:val="005865A3"/>
    <w:rsid w:val="0058682B"/>
    <w:rsid w:val="0059172E"/>
    <w:rsid w:val="00591FC5"/>
    <w:rsid w:val="00593F26"/>
    <w:rsid w:val="005A296F"/>
    <w:rsid w:val="005A68DD"/>
    <w:rsid w:val="005A68F2"/>
    <w:rsid w:val="005A72F2"/>
    <w:rsid w:val="005B07C3"/>
    <w:rsid w:val="005B35B1"/>
    <w:rsid w:val="005B53E8"/>
    <w:rsid w:val="005B672C"/>
    <w:rsid w:val="005B67A2"/>
    <w:rsid w:val="005B7D9D"/>
    <w:rsid w:val="005C233D"/>
    <w:rsid w:val="005C30C0"/>
    <w:rsid w:val="005C6DD4"/>
    <w:rsid w:val="005D130D"/>
    <w:rsid w:val="005D6FDC"/>
    <w:rsid w:val="005E235E"/>
    <w:rsid w:val="005E46E7"/>
    <w:rsid w:val="005E627C"/>
    <w:rsid w:val="005E6D01"/>
    <w:rsid w:val="005E6E89"/>
    <w:rsid w:val="005E76D7"/>
    <w:rsid w:val="005F243A"/>
    <w:rsid w:val="005F6EAF"/>
    <w:rsid w:val="005F725B"/>
    <w:rsid w:val="00602894"/>
    <w:rsid w:val="00612DB4"/>
    <w:rsid w:val="00620AF9"/>
    <w:rsid w:val="0062282F"/>
    <w:rsid w:val="00623CFB"/>
    <w:rsid w:val="00636956"/>
    <w:rsid w:val="00641984"/>
    <w:rsid w:val="00644ED4"/>
    <w:rsid w:val="00652470"/>
    <w:rsid w:val="00653E7B"/>
    <w:rsid w:val="006540A7"/>
    <w:rsid w:val="00654EF8"/>
    <w:rsid w:val="0065762F"/>
    <w:rsid w:val="00663C05"/>
    <w:rsid w:val="00664F67"/>
    <w:rsid w:val="006706B1"/>
    <w:rsid w:val="00672BF1"/>
    <w:rsid w:val="00672E74"/>
    <w:rsid w:val="006777A5"/>
    <w:rsid w:val="006800EB"/>
    <w:rsid w:val="00680511"/>
    <w:rsid w:val="0068306B"/>
    <w:rsid w:val="00684608"/>
    <w:rsid w:val="00684D64"/>
    <w:rsid w:val="006850D1"/>
    <w:rsid w:val="00685C05"/>
    <w:rsid w:val="00686DAC"/>
    <w:rsid w:val="006874FD"/>
    <w:rsid w:val="00691148"/>
    <w:rsid w:val="00692E38"/>
    <w:rsid w:val="00693E03"/>
    <w:rsid w:val="00695C17"/>
    <w:rsid w:val="006A2BCA"/>
    <w:rsid w:val="006A306A"/>
    <w:rsid w:val="006A36EF"/>
    <w:rsid w:val="006A439B"/>
    <w:rsid w:val="006A4B3A"/>
    <w:rsid w:val="006A4E33"/>
    <w:rsid w:val="006A5C19"/>
    <w:rsid w:val="006B2693"/>
    <w:rsid w:val="006B2F1F"/>
    <w:rsid w:val="006B389E"/>
    <w:rsid w:val="006B4E74"/>
    <w:rsid w:val="006C181B"/>
    <w:rsid w:val="006C3AC6"/>
    <w:rsid w:val="006C5378"/>
    <w:rsid w:val="006C5B7F"/>
    <w:rsid w:val="006D1A51"/>
    <w:rsid w:val="006D4D91"/>
    <w:rsid w:val="006E0A7F"/>
    <w:rsid w:val="006E588F"/>
    <w:rsid w:val="006E6118"/>
    <w:rsid w:val="006E7E29"/>
    <w:rsid w:val="006F0C9E"/>
    <w:rsid w:val="006F283F"/>
    <w:rsid w:val="006F516E"/>
    <w:rsid w:val="006F6832"/>
    <w:rsid w:val="007005DC"/>
    <w:rsid w:val="007006D6"/>
    <w:rsid w:val="00700D8E"/>
    <w:rsid w:val="0070199A"/>
    <w:rsid w:val="007032A3"/>
    <w:rsid w:val="00703B00"/>
    <w:rsid w:val="0070427D"/>
    <w:rsid w:val="00706189"/>
    <w:rsid w:val="0070690B"/>
    <w:rsid w:val="00710282"/>
    <w:rsid w:val="007103A7"/>
    <w:rsid w:val="00711061"/>
    <w:rsid w:val="0071458E"/>
    <w:rsid w:val="00715564"/>
    <w:rsid w:val="00715FAA"/>
    <w:rsid w:val="00724EE3"/>
    <w:rsid w:val="00727D00"/>
    <w:rsid w:val="00730C09"/>
    <w:rsid w:val="0073185F"/>
    <w:rsid w:val="00731D20"/>
    <w:rsid w:val="00732868"/>
    <w:rsid w:val="00732F40"/>
    <w:rsid w:val="007333F4"/>
    <w:rsid w:val="0073344D"/>
    <w:rsid w:val="007342D1"/>
    <w:rsid w:val="007343EC"/>
    <w:rsid w:val="00737037"/>
    <w:rsid w:val="0074164C"/>
    <w:rsid w:val="00741D78"/>
    <w:rsid w:val="007420C4"/>
    <w:rsid w:val="0074360F"/>
    <w:rsid w:val="007447AC"/>
    <w:rsid w:val="00746375"/>
    <w:rsid w:val="007503B4"/>
    <w:rsid w:val="007503E5"/>
    <w:rsid w:val="007508BB"/>
    <w:rsid w:val="00751438"/>
    <w:rsid w:val="007520A0"/>
    <w:rsid w:val="00754CBB"/>
    <w:rsid w:val="007559A8"/>
    <w:rsid w:val="00755A57"/>
    <w:rsid w:val="00757986"/>
    <w:rsid w:val="00760407"/>
    <w:rsid w:val="00760728"/>
    <w:rsid w:val="00760AF8"/>
    <w:rsid w:val="0076100F"/>
    <w:rsid w:val="00761AD2"/>
    <w:rsid w:val="00762B17"/>
    <w:rsid w:val="00762BB2"/>
    <w:rsid w:val="007632DD"/>
    <w:rsid w:val="00766361"/>
    <w:rsid w:val="00766471"/>
    <w:rsid w:val="00766E5F"/>
    <w:rsid w:val="007764F0"/>
    <w:rsid w:val="0077686F"/>
    <w:rsid w:val="00776F05"/>
    <w:rsid w:val="00777D2D"/>
    <w:rsid w:val="00781CB1"/>
    <w:rsid w:val="00784111"/>
    <w:rsid w:val="00785904"/>
    <w:rsid w:val="007860B0"/>
    <w:rsid w:val="00787D18"/>
    <w:rsid w:val="00792154"/>
    <w:rsid w:val="00792CD0"/>
    <w:rsid w:val="007950ED"/>
    <w:rsid w:val="0079592B"/>
    <w:rsid w:val="007965A6"/>
    <w:rsid w:val="00796609"/>
    <w:rsid w:val="007A133B"/>
    <w:rsid w:val="007A1A0D"/>
    <w:rsid w:val="007A2D87"/>
    <w:rsid w:val="007A43DD"/>
    <w:rsid w:val="007A5CDE"/>
    <w:rsid w:val="007A781C"/>
    <w:rsid w:val="007B1276"/>
    <w:rsid w:val="007B6F13"/>
    <w:rsid w:val="007B7763"/>
    <w:rsid w:val="007B7A2F"/>
    <w:rsid w:val="007B7BFD"/>
    <w:rsid w:val="007C1509"/>
    <w:rsid w:val="007C28CD"/>
    <w:rsid w:val="007C2FB7"/>
    <w:rsid w:val="007C3BD3"/>
    <w:rsid w:val="007C49FF"/>
    <w:rsid w:val="007C5B3F"/>
    <w:rsid w:val="007C61C8"/>
    <w:rsid w:val="007D22F9"/>
    <w:rsid w:val="007D328E"/>
    <w:rsid w:val="007D4507"/>
    <w:rsid w:val="007E176D"/>
    <w:rsid w:val="007E1A47"/>
    <w:rsid w:val="007E2460"/>
    <w:rsid w:val="007E2476"/>
    <w:rsid w:val="007E2C69"/>
    <w:rsid w:val="007E3428"/>
    <w:rsid w:val="007E3CA6"/>
    <w:rsid w:val="007E5339"/>
    <w:rsid w:val="007E56B9"/>
    <w:rsid w:val="007E6C98"/>
    <w:rsid w:val="007F2225"/>
    <w:rsid w:val="007F432C"/>
    <w:rsid w:val="00801379"/>
    <w:rsid w:val="00801B92"/>
    <w:rsid w:val="00802436"/>
    <w:rsid w:val="00803446"/>
    <w:rsid w:val="00805661"/>
    <w:rsid w:val="00805D8D"/>
    <w:rsid w:val="0080626F"/>
    <w:rsid w:val="008102E2"/>
    <w:rsid w:val="00811543"/>
    <w:rsid w:val="00811E66"/>
    <w:rsid w:val="008122EE"/>
    <w:rsid w:val="00813E0C"/>
    <w:rsid w:val="00814CF4"/>
    <w:rsid w:val="00820A33"/>
    <w:rsid w:val="00822A1D"/>
    <w:rsid w:val="0082654D"/>
    <w:rsid w:val="008275CE"/>
    <w:rsid w:val="00827EFA"/>
    <w:rsid w:val="008368F4"/>
    <w:rsid w:val="008472BE"/>
    <w:rsid w:val="00850297"/>
    <w:rsid w:val="0085088D"/>
    <w:rsid w:val="00850AB9"/>
    <w:rsid w:val="008515C6"/>
    <w:rsid w:val="00851A4A"/>
    <w:rsid w:val="00852335"/>
    <w:rsid w:val="00853A13"/>
    <w:rsid w:val="00860ED8"/>
    <w:rsid w:val="0087376F"/>
    <w:rsid w:val="00873EED"/>
    <w:rsid w:val="008764A1"/>
    <w:rsid w:val="008767FE"/>
    <w:rsid w:val="008800D9"/>
    <w:rsid w:val="00886E88"/>
    <w:rsid w:val="00887CA2"/>
    <w:rsid w:val="00890314"/>
    <w:rsid w:val="00892EAC"/>
    <w:rsid w:val="0089301A"/>
    <w:rsid w:val="00897E67"/>
    <w:rsid w:val="008A1333"/>
    <w:rsid w:val="008A2E73"/>
    <w:rsid w:val="008A36DE"/>
    <w:rsid w:val="008A4197"/>
    <w:rsid w:val="008B0AB6"/>
    <w:rsid w:val="008B148A"/>
    <w:rsid w:val="008B7F50"/>
    <w:rsid w:val="008C012A"/>
    <w:rsid w:val="008C1E14"/>
    <w:rsid w:val="008C3771"/>
    <w:rsid w:val="008C50D7"/>
    <w:rsid w:val="008C6781"/>
    <w:rsid w:val="008D0567"/>
    <w:rsid w:val="008D0602"/>
    <w:rsid w:val="008D2A9F"/>
    <w:rsid w:val="008D2BF4"/>
    <w:rsid w:val="008D32F0"/>
    <w:rsid w:val="008D38CB"/>
    <w:rsid w:val="008D77BD"/>
    <w:rsid w:val="008E18E7"/>
    <w:rsid w:val="008E2BE4"/>
    <w:rsid w:val="008E2D3C"/>
    <w:rsid w:val="008E4A6D"/>
    <w:rsid w:val="008E4FCE"/>
    <w:rsid w:val="008E5207"/>
    <w:rsid w:val="008E6100"/>
    <w:rsid w:val="008E789C"/>
    <w:rsid w:val="008F0A7D"/>
    <w:rsid w:val="008F16FD"/>
    <w:rsid w:val="008F4C6B"/>
    <w:rsid w:val="008F5D45"/>
    <w:rsid w:val="008F66C4"/>
    <w:rsid w:val="008F7CC6"/>
    <w:rsid w:val="00904C53"/>
    <w:rsid w:val="00905CB2"/>
    <w:rsid w:val="00913B42"/>
    <w:rsid w:val="0091426D"/>
    <w:rsid w:val="00916DE0"/>
    <w:rsid w:val="00917D74"/>
    <w:rsid w:val="00920CFC"/>
    <w:rsid w:val="009238B1"/>
    <w:rsid w:val="009238CF"/>
    <w:rsid w:val="00925488"/>
    <w:rsid w:val="00926CB1"/>
    <w:rsid w:val="009316F6"/>
    <w:rsid w:val="00931922"/>
    <w:rsid w:val="00932064"/>
    <w:rsid w:val="00932373"/>
    <w:rsid w:val="00941F27"/>
    <w:rsid w:val="00943315"/>
    <w:rsid w:val="009454D2"/>
    <w:rsid w:val="00950EF8"/>
    <w:rsid w:val="00951355"/>
    <w:rsid w:val="00952245"/>
    <w:rsid w:val="0095224D"/>
    <w:rsid w:val="00966CF3"/>
    <w:rsid w:val="009736EA"/>
    <w:rsid w:val="009813E7"/>
    <w:rsid w:val="009825B0"/>
    <w:rsid w:val="00982DF8"/>
    <w:rsid w:val="009860B6"/>
    <w:rsid w:val="0099172B"/>
    <w:rsid w:val="0099201E"/>
    <w:rsid w:val="009923FD"/>
    <w:rsid w:val="009A019A"/>
    <w:rsid w:val="009A37DD"/>
    <w:rsid w:val="009A467B"/>
    <w:rsid w:val="009A5983"/>
    <w:rsid w:val="009B1F01"/>
    <w:rsid w:val="009B3BF9"/>
    <w:rsid w:val="009D5480"/>
    <w:rsid w:val="009D6844"/>
    <w:rsid w:val="009D7034"/>
    <w:rsid w:val="009E086A"/>
    <w:rsid w:val="009E1007"/>
    <w:rsid w:val="009E160B"/>
    <w:rsid w:val="009E3822"/>
    <w:rsid w:val="009E5569"/>
    <w:rsid w:val="009E7F31"/>
    <w:rsid w:val="009F35A3"/>
    <w:rsid w:val="009F388A"/>
    <w:rsid w:val="009F3EBC"/>
    <w:rsid w:val="009F412B"/>
    <w:rsid w:val="009F4C51"/>
    <w:rsid w:val="009F7A37"/>
    <w:rsid w:val="00A01988"/>
    <w:rsid w:val="00A02EE3"/>
    <w:rsid w:val="00A0682A"/>
    <w:rsid w:val="00A06D37"/>
    <w:rsid w:val="00A163D7"/>
    <w:rsid w:val="00A22A0D"/>
    <w:rsid w:val="00A2380E"/>
    <w:rsid w:val="00A24CE8"/>
    <w:rsid w:val="00A27344"/>
    <w:rsid w:val="00A279D4"/>
    <w:rsid w:val="00A34293"/>
    <w:rsid w:val="00A376F2"/>
    <w:rsid w:val="00A40842"/>
    <w:rsid w:val="00A43954"/>
    <w:rsid w:val="00A445DA"/>
    <w:rsid w:val="00A44FB1"/>
    <w:rsid w:val="00A4640F"/>
    <w:rsid w:val="00A476CA"/>
    <w:rsid w:val="00A50EEC"/>
    <w:rsid w:val="00A5141C"/>
    <w:rsid w:val="00A515E0"/>
    <w:rsid w:val="00A5365C"/>
    <w:rsid w:val="00A538DB"/>
    <w:rsid w:val="00A54DFA"/>
    <w:rsid w:val="00A54E6A"/>
    <w:rsid w:val="00A56ED6"/>
    <w:rsid w:val="00A60C15"/>
    <w:rsid w:val="00A62B17"/>
    <w:rsid w:val="00A65565"/>
    <w:rsid w:val="00A66D9B"/>
    <w:rsid w:val="00A70897"/>
    <w:rsid w:val="00A713CE"/>
    <w:rsid w:val="00A72AB5"/>
    <w:rsid w:val="00A72BAE"/>
    <w:rsid w:val="00A730BA"/>
    <w:rsid w:val="00A73276"/>
    <w:rsid w:val="00A734DD"/>
    <w:rsid w:val="00A736B7"/>
    <w:rsid w:val="00A755F6"/>
    <w:rsid w:val="00A77504"/>
    <w:rsid w:val="00A777C1"/>
    <w:rsid w:val="00A8045E"/>
    <w:rsid w:val="00A824F1"/>
    <w:rsid w:val="00A84891"/>
    <w:rsid w:val="00A85CFC"/>
    <w:rsid w:val="00A9200F"/>
    <w:rsid w:val="00A93EA1"/>
    <w:rsid w:val="00A94A9D"/>
    <w:rsid w:val="00A9770E"/>
    <w:rsid w:val="00AA31E2"/>
    <w:rsid w:val="00AA3284"/>
    <w:rsid w:val="00AA6D3C"/>
    <w:rsid w:val="00AB0BB1"/>
    <w:rsid w:val="00AB12BA"/>
    <w:rsid w:val="00AB23DD"/>
    <w:rsid w:val="00AB26A4"/>
    <w:rsid w:val="00AB3DC1"/>
    <w:rsid w:val="00AB556B"/>
    <w:rsid w:val="00AB5897"/>
    <w:rsid w:val="00AB6410"/>
    <w:rsid w:val="00AB7349"/>
    <w:rsid w:val="00AC0369"/>
    <w:rsid w:val="00AC29E8"/>
    <w:rsid w:val="00AC31C3"/>
    <w:rsid w:val="00AC519A"/>
    <w:rsid w:val="00AC7B52"/>
    <w:rsid w:val="00AC7B67"/>
    <w:rsid w:val="00AD2D5F"/>
    <w:rsid w:val="00AE076B"/>
    <w:rsid w:val="00AE1333"/>
    <w:rsid w:val="00AE278A"/>
    <w:rsid w:val="00AE3C51"/>
    <w:rsid w:val="00AE78FA"/>
    <w:rsid w:val="00AF073D"/>
    <w:rsid w:val="00AF166E"/>
    <w:rsid w:val="00AF3D14"/>
    <w:rsid w:val="00AF6C73"/>
    <w:rsid w:val="00B02C80"/>
    <w:rsid w:val="00B06746"/>
    <w:rsid w:val="00B078F7"/>
    <w:rsid w:val="00B12BD7"/>
    <w:rsid w:val="00B14EEB"/>
    <w:rsid w:val="00B16F0C"/>
    <w:rsid w:val="00B176FC"/>
    <w:rsid w:val="00B2227D"/>
    <w:rsid w:val="00B24CB8"/>
    <w:rsid w:val="00B251DE"/>
    <w:rsid w:val="00B32FAA"/>
    <w:rsid w:val="00B345B8"/>
    <w:rsid w:val="00B348D1"/>
    <w:rsid w:val="00B35684"/>
    <w:rsid w:val="00B3630C"/>
    <w:rsid w:val="00B432E1"/>
    <w:rsid w:val="00B51F48"/>
    <w:rsid w:val="00B53DA5"/>
    <w:rsid w:val="00B57CEF"/>
    <w:rsid w:val="00B57FDF"/>
    <w:rsid w:val="00B61826"/>
    <w:rsid w:val="00B6294C"/>
    <w:rsid w:val="00B62C8A"/>
    <w:rsid w:val="00B62EC2"/>
    <w:rsid w:val="00B631CF"/>
    <w:rsid w:val="00B63691"/>
    <w:rsid w:val="00B6402E"/>
    <w:rsid w:val="00B66098"/>
    <w:rsid w:val="00B666DF"/>
    <w:rsid w:val="00B67A13"/>
    <w:rsid w:val="00B71293"/>
    <w:rsid w:val="00B7322D"/>
    <w:rsid w:val="00B80D7D"/>
    <w:rsid w:val="00B810FF"/>
    <w:rsid w:val="00B82417"/>
    <w:rsid w:val="00B85626"/>
    <w:rsid w:val="00B86F0C"/>
    <w:rsid w:val="00B87781"/>
    <w:rsid w:val="00B9097F"/>
    <w:rsid w:val="00B92B62"/>
    <w:rsid w:val="00B95B28"/>
    <w:rsid w:val="00BA0320"/>
    <w:rsid w:val="00BA2A41"/>
    <w:rsid w:val="00BA499F"/>
    <w:rsid w:val="00BA670B"/>
    <w:rsid w:val="00BB1199"/>
    <w:rsid w:val="00BB197B"/>
    <w:rsid w:val="00BB3B28"/>
    <w:rsid w:val="00BB4003"/>
    <w:rsid w:val="00BB4200"/>
    <w:rsid w:val="00BB4410"/>
    <w:rsid w:val="00BB7228"/>
    <w:rsid w:val="00BC3361"/>
    <w:rsid w:val="00BC66E0"/>
    <w:rsid w:val="00BD12B4"/>
    <w:rsid w:val="00BD1BB7"/>
    <w:rsid w:val="00BD7A1E"/>
    <w:rsid w:val="00BE02D9"/>
    <w:rsid w:val="00BE23C2"/>
    <w:rsid w:val="00BE3D4F"/>
    <w:rsid w:val="00BE4354"/>
    <w:rsid w:val="00BE4B36"/>
    <w:rsid w:val="00BE4C5E"/>
    <w:rsid w:val="00BE7DF0"/>
    <w:rsid w:val="00BF37D1"/>
    <w:rsid w:val="00BF4A37"/>
    <w:rsid w:val="00BF6C7A"/>
    <w:rsid w:val="00C0572C"/>
    <w:rsid w:val="00C100BB"/>
    <w:rsid w:val="00C11732"/>
    <w:rsid w:val="00C125EA"/>
    <w:rsid w:val="00C12FFF"/>
    <w:rsid w:val="00C27E77"/>
    <w:rsid w:val="00C31732"/>
    <w:rsid w:val="00C32018"/>
    <w:rsid w:val="00C32248"/>
    <w:rsid w:val="00C34293"/>
    <w:rsid w:val="00C34B3D"/>
    <w:rsid w:val="00C35E62"/>
    <w:rsid w:val="00C369A2"/>
    <w:rsid w:val="00C36CAF"/>
    <w:rsid w:val="00C378CD"/>
    <w:rsid w:val="00C4129C"/>
    <w:rsid w:val="00C416B7"/>
    <w:rsid w:val="00C42E85"/>
    <w:rsid w:val="00C44078"/>
    <w:rsid w:val="00C44143"/>
    <w:rsid w:val="00C44689"/>
    <w:rsid w:val="00C4635D"/>
    <w:rsid w:val="00C46C4B"/>
    <w:rsid w:val="00C52E37"/>
    <w:rsid w:val="00C54AD5"/>
    <w:rsid w:val="00C54B2B"/>
    <w:rsid w:val="00C57191"/>
    <w:rsid w:val="00C57C1A"/>
    <w:rsid w:val="00C60678"/>
    <w:rsid w:val="00C6519E"/>
    <w:rsid w:val="00C71C97"/>
    <w:rsid w:val="00C7446F"/>
    <w:rsid w:val="00C74F68"/>
    <w:rsid w:val="00C80C05"/>
    <w:rsid w:val="00C90CBA"/>
    <w:rsid w:val="00C934E5"/>
    <w:rsid w:val="00C96ADE"/>
    <w:rsid w:val="00C97576"/>
    <w:rsid w:val="00CA0B37"/>
    <w:rsid w:val="00CA1D6D"/>
    <w:rsid w:val="00CA3173"/>
    <w:rsid w:val="00CB0E3B"/>
    <w:rsid w:val="00CB5B33"/>
    <w:rsid w:val="00CC1538"/>
    <w:rsid w:val="00CC1CC9"/>
    <w:rsid w:val="00CC3CBE"/>
    <w:rsid w:val="00CC6B17"/>
    <w:rsid w:val="00CD1058"/>
    <w:rsid w:val="00CD2208"/>
    <w:rsid w:val="00CD3372"/>
    <w:rsid w:val="00CD6134"/>
    <w:rsid w:val="00CD72FA"/>
    <w:rsid w:val="00CE297C"/>
    <w:rsid w:val="00CE3721"/>
    <w:rsid w:val="00CE59B6"/>
    <w:rsid w:val="00CE74FB"/>
    <w:rsid w:val="00CE76E1"/>
    <w:rsid w:val="00CE76F8"/>
    <w:rsid w:val="00CF3A96"/>
    <w:rsid w:val="00CF4A20"/>
    <w:rsid w:val="00CF5C78"/>
    <w:rsid w:val="00CF7B22"/>
    <w:rsid w:val="00CF7C29"/>
    <w:rsid w:val="00D00FF3"/>
    <w:rsid w:val="00D0114A"/>
    <w:rsid w:val="00D0229D"/>
    <w:rsid w:val="00D0373F"/>
    <w:rsid w:val="00D03ED4"/>
    <w:rsid w:val="00D0419E"/>
    <w:rsid w:val="00D05407"/>
    <w:rsid w:val="00D067FA"/>
    <w:rsid w:val="00D11E0A"/>
    <w:rsid w:val="00D135A9"/>
    <w:rsid w:val="00D14931"/>
    <w:rsid w:val="00D14B12"/>
    <w:rsid w:val="00D16C03"/>
    <w:rsid w:val="00D216D0"/>
    <w:rsid w:val="00D2232B"/>
    <w:rsid w:val="00D26093"/>
    <w:rsid w:val="00D308D5"/>
    <w:rsid w:val="00D338B3"/>
    <w:rsid w:val="00D348FB"/>
    <w:rsid w:val="00D35C65"/>
    <w:rsid w:val="00D35DDA"/>
    <w:rsid w:val="00D439E6"/>
    <w:rsid w:val="00D47149"/>
    <w:rsid w:val="00D520DF"/>
    <w:rsid w:val="00D54EC8"/>
    <w:rsid w:val="00D55104"/>
    <w:rsid w:val="00D55EA8"/>
    <w:rsid w:val="00D55F64"/>
    <w:rsid w:val="00D56A51"/>
    <w:rsid w:val="00D576B1"/>
    <w:rsid w:val="00D60AA2"/>
    <w:rsid w:val="00D60F3C"/>
    <w:rsid w:val="00D67E38"/>
    <w:rsid w:val="00D67F55"/>
    <w:rsid w:val="00D73187"/>
    <w:rsid w:val="00D74944"/>
    <w:rsid w:val="00D74A85"/>
    <w:rsid w:val="00D75377"/>
    <w:rsid w:val="00D809C6"/>
    <w:rsid w:val="00D82779"/>
    <w:rsid w:val="00D831FF"/>
    <w:rsid w:val="00D837D4"/>
    <w:rsid w:val="00D862F6"/>
    <w:rsid w:val="00D86649"/>
    <w:rsid w:val="00D868AB"/>
    <w:rsid w:val="00D87CA0"/>
    <w:rsid w:val="00D94E7F"/>
    <w:rsid w:val="00D95A71"/>
    <w:rsid w:val="00D9693A"/>
    <w:rsid w:val="00DA4BC5"/>
    <w:rsid w:val="00DA7231"/>
    <w:rsid w:val="00DB2957"/>
    <w:rsid w:val="00DB2B9F"/>
    <w:rsid w:val="00DB46AD"/>
    <w:rsid w:val="00DB5B50"/>
    <w:rsid w:val="00DB6A6D"/>
    <w:rsid w:val="00DB6AD0"/>
    <w:rsid w:val="00DC23A1"/>
    <w:rsid w:val="00DC3942"/>
    <w:rsid w:val="00DC622F"/>
    <w:rsid w:val="00DC7497"/>
    <w:rsid w:val="00DD0909"/>
    <w:rsid w:val="00DD3D4B"/>
    <w:rsid w:val="00DD43E5"/>
    <w:rsid w:val="00DD7F61"/>
    <w:rsid w:val="00DE6AA3"/>
    <w:rsid w:val="00DF10B7"/>
    <w:rsid w:val="00DF31BA"/>
    <w:rsid w:val="00E0015A"/>
    <w:rsid w:val="00E009A0"/>
    <w:rsid w:val="00E0259F"/>
    <w:rsid w:val="00E0403A"/>
    <w:rsid w:val="00E10ABC"/>
    <w:rsid w:val="00E10B16"/>
    <w:rsid w:val="00E10FC6"/>
    <w:rsid w:val="00E12E69"/>
    <w:rsid w:val="00E135B7"/>
    <w:rsid w:val="00E13A7C"/>
    <w:rsid w:val="00E176CC"/>
    <w:rsid w:val="00E213E5"/>
    <w:rsid w:val="00E21C46"/>
    <w:rsid w:val="00E241C1"/>
    <w:rsid w:val="00E24E11"/>
    <w:rsid w:val="00E30A1F"/>
    <w:rsid w:val="00E3165A"/>
    <w:rsid w:val="00E31B68"/>
    <w:rsid w:val="00E32B5A"/>
    <w:rsid w:val="00E357FA"/>
    <w:rsid w:val="00E362C6"/>
    <w:rsid w:val="00E401A6"/>
    <w:rsid w:val="00E41187"/>
    <w:rsid w:val="00E4311C"/>
    <w:rsid w:val="00E43C68"/>
    <w:rsid w:val="00E43EE0"/>
    <w:rsid w:val="00E46ECB"/>
    <w:rsid w:val="00E50A12"/>
    <w:rsid w:val="00E5182C"/>
    <w:rsid w:val="00E5233F"/>
    <w:rsid w:val="00E5594D"/>
    <w:rsid w:val="00E61603"/>
    <w:rsid w:val="00E70F1C"/>
    <w:rsid w:val="00E739A7"/>
    <w:rsid w:val="00E74A4C"/>
    <w:rsid w:val="00E75315"/>
    <w:rsid w:val="00E758E1"/>
    <w:rsid w:val="00E7754F"/>
    <w:rsid w:val="00E80707"/>
    <w:rsid w:val="00E80E6B"/>
    <w:rsid w:val="00E84474"/>
    <w:rsid w:val="00E9069B"/>
    <w:rsid w:val="00E91DD4"/>
    <w:rsid w:val="00E956BC"/>
    <w:rsid w:val="00EA3D22"/>
    <w:rsid w:val="00EA6CA6"/>
    <w:rsid w:val="00EA7530"/>
    <w:rsid w:val="00EB13FA"/>
    <w:rsid w:val="00EB16C1"/>
    <w:rsid w:val="00EB2AFD"/>
    <w:rsid w:val="00EB4C95"/>
    <w:rsid w:val="00EB5952"/>
    <w:rsid w:val="00EB6861"/>
    <w:rsid w:val="00EC76F8"/>
    <w:rsid w:val="00EC7836"/>
    <w:rsid w:val="00ED04A7"/>
    <w:rsid w:val="00ED0922"/>
    <w:rsid w:val="00ED2579"/>
    <w:rsid w:val="00ED7E54"/>
    <w:rsid w:val="00EE064A"/>
    <w:rsid w:val="00EE1C09"/>
    <w:rsid w:val="00EE1D32"/>
    <w:rsid w:val="00EE4842"/>
    <w:rsid w:val="00EF161A"/>
    <w:rsid w:val="00EF43CE"/>
    <w:rsid w:val="00EF5B06"/>
    <w:rsid w:val="00EF74C0"/>
    <w:rsid w:val="00EF766D"/>
    <w:rsid w:val="00EF7E63"/>
    <w:rsid w:val="00EF7FDA"/>
    <w:rsid w:val="00F01382"/>
    <w:rsid w:val="00F03189"/>
    <w:rsid w:val="00F05E07"/>
    <w:rsid w:val="00F07260"/>
    <w:rsid w:val="00F11D27"/>
    <w:rsid w:val="00F1650F"/>
    <w:rsid w:val="00F17B9B"/>
    <w:rsid w:val="00F24445"/>
    <w:rsid w:val="00F24C54"/>
    <w:rsid w:val="00F309ED"/>
    <w:rsid w:val="00F33A99"/>
    <w:rsid w:val="00F364C4"/>
    <w:rsid w:val="00F36602"/>
    <w:rsid w:val="00F455B7"/>
    <w:rsid w:val="00F4639E"/>
    <w:rsid w:val="00F5075A"/>
    <w:rsid w:val="00F5411E"/>
    <w:rsid w:val="00F55341"/>
    <w:rsid w:val="00F55366"/>
    <w:rsid w:val="00F56B69"/>
    <w:rsid w:val="00F60304"/>
    <w:rsid w:val="00F6077F"/>
    <w:rsid w:val="00F60817"/>
    <w:rsid w:val="00F74681"/>
    <w:rsid w:val="00F8058D"/>
    <w:rsid w:val="00F8085B"/>
    <w:rsid w:val="00F82DC5"/>
    <w:rsid w:val="00F83FF7"/>
    <w:rsid w:val="00F85525"/>
    <w:rsid w:val="00F85AA7"/>
    <w:rsid w:val="00F87EA2"/>
    <w:rsid w:val="00F9058B"/>
    <w:rsid w:val="00F9084D"/>
    <w:rsid w:val="00F91291"/>
    <w:rsid w:val="00F9143A"/>
    <w:rsid w:val="00F932E6"/>
    <w:rsid w:val="00F953B2"/>
    <w:rsid w:val="00F954DF"/>
    <w:rsid w:val="00F96520"/>
    <w:rsid w:val="00F97283"/>
    <w:rsid w:val="00F97FC0"/>
    <w:rsid w:val="00FA1283"/>
    <w:rsid w:val="00FA1E30"/>
    <w:rsid w:val="00FA3335"/>
    <w:rsid w:val="00FA722C"/>
    <w:rsid w:val="00FB0720"/>
    <w:rsid w:val="00FB2E72"/>
    <w:rsid w:val="00FB4B05"/>
    <w:rsid w:val="00FB6DDF"/>
    <w:rsid w:val="00FB7FCF"/>
    <w:rsid w:val="00FC2E89"/>
    <w:rsid w:val="00FC2FF0"/>
    <w:rsid w:val="00FC50F6"/>
    <w:rsid w:val="00FC7DBC"/>
    <w:rsid w:val="00FD0F0A"/>
    <w:rsid w:val="00FD3CBE"/>
    <w:rsid w:val="00FD75F5"/>
    <w:rsid w:val="00FD7FFC"/>
    <w:rsid w:val="00FE18BE"/>
    <w:rsid w:val="00FE424C"/>
    <w:rsid w:val="00FE529F"/>
    <w:rsid w:val="00FE7DDF"/>
    <w:rsid w:val="00FF0F7D"/>
    <w:rsid w:val="00FF141C"/>
    <w:rsid w:val="00FF2A8E"/>
    <w:rsid w:val="00FF2E85"/>
    <w:rsid w:val="00FF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F3507B"/>
  <w15:chartTrackingRefBased/>
  <w15:docId w15:val="{F1C086BC-BFCF-477F-8854-1BACE076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03446"/>
    <w:pPr>
      <w:suppressAutoHyphens/>
      <w:spacing w:after="0" w:line="276" w:lineRule="auto"/>
    </w:pPr>
    <w:rPr>
      <w:rFonts w:ascii="Calibri" w:eastAsia="Times New Roman" w:hAnsi="Calibri" w:cs="Times New Roman"/>
      <w:lang w:val="sk-SK" w:eastAsia="ar-SA"/>
    </w:rPr>
  </w:style>
  <w:style w:type="paragraph" w:styleId="Nadpis1">
    <w:name w:val="heading 1"/>
    <w:basedOn w:val="Normlny"/>
    <w:next w:val="Normlny"/>
    <w:link w:val="Nadpis1Char"/>
    <w:uiPriority w:val="9"/>
    <w:qFormat/>
    <w:rsid w:val="009736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736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E342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 zoznamu1,Dot pt,F5 List Paragraph,Recommendation,List Paragraph11,List Paragraph à moi,Odsek zoznamu4,No Spacing1,List Paragraph Char Char Char,Indicator Text,Numbered Para 1,Colorful List - Accent 11,Bullet 1,L,3"/>
    <w:basedOn w:val="Normlny"/>
    <w:link w:val="OdsekzoznamuChar"/>
    <w:uiPriority w:val="34"/>
    <w:qFormat/>
    <w:rsid w:val="009736EA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736E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sk-SK" w:eastAsia="ar-SA"/>
    </w:rPr>
  </w:style>
  <w:style w:type="paragraph" w:styleId="Hlavikaobsahu">
    <w:name w:val="TOC Heading"/>
    <w:basedOn w:val="Nadpis1"/>
    <w:next w:val="Normlny"/>
    <w:uiPriority w:val="39"/>
    <w:unhideWhenUsed/>
    <w:qFormat/>
    <w:rsid w:val="009736EA"/>
    <w:pPr>
      <w:suppressAutoHyphens w:val="0"/>
      <w:spacing w:line="259" w:lineRule="auto"/>
      <w:outlineLvl w:val="9"/>
    </w:pPr>
    <w:rPr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9736E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sk-SK" w:eastAsia="ar-SA"/>
    </w:rPr>
  </w:style>
  <w:style w:type="character" w:customStyle="1" w:styleId="OdsekzoznamuChar">
    <w:name w:val="Odsek zoznamu Char"/>
    <w:aliases w:val="body Char,Odsek zoznamu2 Char,Odsek zoznamu1 Char,Dot pt Char,F5 List Paragraph Char,Recommendation Char,List Paragraph11 Char,List Paragraph à moi Char,Odsek zoznamu4 Char,No Spacing1 Char,List Paragraph Char Char Char Char,L Char"/>
    <w:basedOn w:val="Predvolenpsmoodseku"/>
    <w:link w:val="Odsekzoznamu"/>
    <w:uiPriority w:val="34"/>
    <w:qFormat/>
    <w:locked/>
    <w:rsid w:val="009736EA"/>
    <w:rPr>
      <w:rFonts w:ascii="Calibri" w:eastAsia="Times New Roman" w:hAnsi="Calibri" w:cs="Times New Roman"/>
      <w:lang w:val="sk-SK" w:eastAsia="ar-SA"/>
    </w:rPr>
  </w:style>
  <w:style w:type="character" w:styleId="Zstupntext">
    <w:name w:val="Placeholder Text"/>
    <w:basedOn w:val="Predvolenpsmoodseku"/>
    <w:uiPriority w:val="99"/>
    <w:semiHidden/>
    <w:rsid w:val="009736EA"/>
    <w:rPr>
      <w:rFonts w:ascii="Times New Roman" w:hAnsi="Times New Roman" w:cs="Times New Roman" w:hint="default"/>
      <w:color w:val="80808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736EA"/>
    <w:pPr>
      <w:suppressAutoHyphens w:val="0"/>
      <w:spacing w:after="160" w:line="259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736EA"/>
    <w:rPr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736EA"/>
    <w:rPr>
      <w:vertAlign w:val="superscript"/>
    </w:rPr>
  </w:style>
  <w:style w:type="character" w:styleId="Intenzvnezvraznenie">
    <w:name w:val="Intense Emphasis"/>
    <w:basedOn w:val="Predvolenpsmoodseku"/>
    <w:uiPriority w:val="21"/>
    <w:qFormat/>
    <w:rsid w:val="009736EA"/>
    <w:rPr>
      <w:i/>
      <w:iCs/>
      <w:color w:val="5B9BD5" w:themeColor="accent1"/>
    </w:rPr>
  </w:style>
  <w:style w:type="paragraph" w:styleId="Obsah3">
    <w:name w:val="toc 3"/>
    <w:basedOn w:val="Normlny"/>
    <w:next w:val="Normlny"/>
    <w:autoRedefine/>
    <w:uiPriority w:val="39"/>
    <w:unhideWhenUsed/>
    <w:rsid w:val="009736EA"/>
    <w:pPr>
      <w:suppressAutoHyphens w:val="0"/>
      <w:spacing w:after="100" w:line="259" w:lineRule="auto"/>
      <w:ind w:left="440"/>
    </w:pPr>
    <w:rPr>
      <w:rFonts w:asciiTheme="minorHAnsi" w:eastAsiaTheme="minorEastAsia" w:hAnsiTheme="minorHAnsi"/>
      <w:lang w:eastAsia="sk-SK"/>
    </w:rPr>
  </w:style>
  <w:style w:type="paragraph" w:styleId="Bezriadkovania">
    <w:name w:val="No Spacing"/>
    <w:link w:val="BezriadkovaniaChar"/>
    <w:uiPriority w:val="1"/>
    <w:qFormat/>
    <w:rsid w:val="009736EA"/>
    <w:pPr>
      <w:spacing w:after="0" w:line="240" w:lineRule="auto"/>
    </w:pPr>
    <w:rPr>
      <w:lang w:val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9736EA"/>
    <w:rPr>
      <w:lang w:val="sk-SK"/>
    </w:rPr>
  </w:style>
  <w:style w:type="paragraph" w:styleId="Obsah1">
    <w:name w:val="toc 1"/>
    <w:basedOn w:val="Normlny"/>
    <w:next w:val="Normlny"/>
    <w:autoRedefine/>
    <w:uiPriority w:val="39"/>
    <w:unhideWhenUsed/>
    <w:rsid w:val="008D32F0"/>
    <w:pPr>
      <w:tabs>
        <w:tab w:val="left" w:pos="440"/>
        <w:tab w:val="right" w:leader="dot" w:pos="9060"/>
      </w:tabs>
      <w:spacing w:after="100" w:line="240" w:lineRule="auto"/>
      <w:ind w:left="1134" w:hanging="1134"/>
    </w:pPr>
  </w:style>
  <w:style w:type="paragraph" w:styleId="Obsah2">
    <w:name w:val="toc 2"/>
    <w:basedOn w:val="Normlny"/>
    <w:next w:val="Normlny"/>
    <w:autoRedefine/>
    <w:uiPriority w:val="39"/>
    <w:unhideWhenUsed/>
    <w:rsid w:val="00025874"/>
    <w:pPr>
      <w:tabs>
        <w:tab w:val="left" w:pos="880"/>
        <w:tab w:val="right" w:leader="dot" w:pos="9060"/>
      </w:tabs>
      <w:spacing w:after="100"/>
      <w:ind w:left="220"/>
    </w:pPr>
  </w:style>
  <w:style w:type="character" w:styleId="Hypertextovprepojenie">
    <w:name w:val="Hyperlink"/>
    <w:basedOn w:val="Predvolenpsmoodseku"/>
    <w:uiPriority w:val="99"/>
    <w:unhideWhenUsed/>
    <w:rsid w:val="009736EA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9736EA"/>
    <w:pPr>
      <w:tabs>
        <w:tab w:val="center" w:pos="4680"/>
        <w:tab w:val="right" w:pos="9360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36EA"/>
    <w:rPr>
      <w:rFonts w:ascii="Calibri" w:eastAsia="Times New Roman" w:hAnsi="Calibri" w:cs="Times New Roman"/>
      <w:lang w:val="sk-SK" w:eastAsia="ar-SA"/>
    </w:rPr>
  </w:style>
  <w:style w:type="paragraph" w:styleId="Pta">
    <w:name w:val="footer"/>
    <w:basedOn w:val="Normlny"/>
    <w:link w:val="PtaChar"/>
    <w:uiPriority w:val="99"/>
    <w:unhideWhenUsed/>
    <w:rsid w:val="009736EA"/>
    <w:pPr>
      <w:tabs>
        <w:tab w:val="center" w:pos="4680"/>
        <w:tab w:val="right" w:pos="9360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36EA"/>
    <w:rPr>
      <w:rFonts w:ascii="Calibri" w:eastAsia="Times New Roman" w:hAnsi="Calibri" w:cs="Times New Roman"/>
      <w:lang w:val="sk-SK"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4285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42859"/>
    <w:rPr>
      <w:rFonts w:ascii="Segoe UI" w:eastAsia="Times New Roman" w:hAnsi="Segoe UI" w:cs="Segoe UI"/>
      <w:sz w:val="18"/>
      <w:szCs w:val="18"/>
      <w:lang w:val="sk-SK" w:eastAsia="ar-SA"/>
    </w:rPr>
  </w:style>
  <w:style w:type="character" w:customStyle="1" w:styleId="Nadpis3Char">
    <w:name w:val="Nadpis 3 Char"/>
    <w:basedOn w:val="Predvolenpsmoodseku"/>
    <w:link w:val="Nadpis3"/>
    <w:uiPriority w:val="9"/>
    <w:rsid w:val="007E342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sk-SK" w:eastAsia="ar-SA"/>
    </w:rPr>
  </w:style>
  <w:style w:type="table" w:styleId="Mriekatabuky">
    <w:name w:val="Table Grid"/>
    <w:basedOn w:val="Normlnatabuka"/>
    <w:uiPriority w:val="59"/>
    <w:rsid w:val="007E3428"/>
    <w:pPr>
      <w:spacing w:after="0" w:line="240" w:lineRule="auto"/>
    </w:pPr>
    <w:rPr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razn">
    <w:name w:val="Strong"/>
    <w:basedOn w:val="Predvolenpsmoodseku"/>
    <w:uiPriority w:val="22"/>
    <w:qFormat/>
    <w:rsid w:val="007E3428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00FF3"/>
    <w:rPr>
      <w:color w:val="954F72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7E246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E246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E2460"/>
    <w:rPr>
      <w:rFonts w:ascii="Calibri" w:eastAsia="Times New Roman" w:hAnsi="Calibri" w:cs="Times New Roman"/>
      <w:sz w:val="20"/>
      <w:szCs w:val="20"/>
      <w:lang w:val="sk-SK"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E246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E2460"/>
    <w:rPr>
      <w:rFonts w:ascii="Calibri" w:eastAsia="Times New Roman" w:hAnsi="Calibri" w:cs="Times New Roman"/>
      <w:b/>
      <w:bCs/>
      <w:sz w:val="20"/>
      <w:szCs w:val="20"/>
      <w:lang w:val="sk-SK" w:eastAsia="ar-SA"/>
    </w:rPr>
  </w:style>
  <w:style w:type="paragraph" w:styleId="Revzia">
    <w:name w:val="Revision"/>
    <w:hidden/>
    <w:uiPriority w:val="99"/>
    <w:semiHidden/>
    <w:rsid w:val="007E2460"/>
    <w:pPr>
      <w:spacing w:after="0" w:line="240" w:lineRule="auto"/>
    </w:pPr>
    <w:rPr>
      <w:rFonts w:ascii="Calibri" w:eastAsia="Times New Roman" w:hAnsi="Calibri" w:cs="Times New Roman"/>
      <w:lang w:val="sk-SK" w:eastAsia="ar-SA"/>
    </w:rPr>
  </w:style>
  <w:style w:type="table" w:customStyle="1" w:styleId="Mriekatabuky1">
    <w:name w:val="Mriežka tabuľky1"/>
    <w:basedOn w:val="Normlnatabuka"/>
    <w:next w:val="Mriekatabuky"/>
    <w:uiPriority w:val="59"/>
    <w:rsid w:val="009813E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uiPriority w:val="99"/>
    <w:unhideWhenUsed/>
    <w:qFormat/>
    <w:rsid w:val="00EB13FA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sk-SK"/>
    </w:rPr>
  </w:style>
  <w:style w:type="numbering" w:customStyle="1" w:styleId="Bezzoznamu1">
    <w:name w:val="Bez zoznamu1"/>
    <w:next w:val="Bezzoznamu"/>
    <w:uiPriority w:val="99"/>
    <w:semiHidden/>
    <w:unhideWhenUsed/>
    <w:rsid w:val="00EB16C1"/>
  </w:style>
  <w:style w:type="paragraph" w:customStyle="1" w:styleId="footnotedescription">
    <w:name w:val="footnote description"/>
    <w:next w:val="Normlny"/>
    <w:link w:val="footnotedescriptionChar"/>
    <w:hidden/>
    <w:rsid w:val="00EB16C1"/>
    <w:pPr>
      <w:spacing w:after="0" w:line="253" w:lineRule="auto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EB16C1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sid w:val="00EB16C1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EB16C1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EB5952"/>
  </w:style>
  <w:style w:type="paragraph" w:customStyle="1" w:styleId="Default">
    <w:name w:val="Default"/>
    <w:rsid w:val="00FA72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k-SK"/>
    </w:rPr>
  </w:style>
  <w:style w:type="paragraph" w:styleId="Obyajntext">
    <w:name w:val="Plain Text"/>
    <w:basedOn w:val="Normlny"/>
    <w:link w:val="ObyajntextChar"/>
    <w:uiPriority w:val="99"/>
    <w:unhideWhenUsed/>
    <w:rsid w:val="00583E64"/>
    <w:pPr>
      <w:suppressAutoHyphens w:val="0"/>
      <w:spacing w:line="240" w:lineRule="auto"/>
    </w:pPr>
    <w:rPr>
      <w:rFonts w:eastAsiaTheme="minorHAnsi" w:cs="Calibri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583E64"/>
    <w:rPr>
      <w:rFonts w:ascii="Calibri" w:hAnsi="Calibri" w:cs="Calibri"/>
      <w:lang w:val="sk-SK"/>
    </w:rPr>
  </w:style>
  <w:style w:type="paragraph" w:customStyle="1" w:styleId="Standard">
    <w:name w:val="Standard"/>
    <w:qFormat/>
    <w:rsid w:val="00D576B1"/>
    <w:pPr>
      <w:suppressAutoHyphens/>
      <w:spacing w:after="0" w:line="240" w:lineRule="auto"/>
      <w:textAlignment w:val="baseline"/>
    </w:pPr>
    <w:rPr>
      <w:rFonts w:ascii="Liberation Serif" w:eastAsia="Noto Sans CJK SC" w:hAnsi="Liberation Serif" w:cs="Lohit Devanagari"/>
      <w:kern w:val="2"/>
      <w:sz w:val="24"/>
      <w:szCs w:val="24"/>
      <w:lang w:val="sk-SK" w:eastAsia="zh-CN" w:bidi="hi-IN"/>
    </w:rPr>
  </w:style>
  <w:style w:type="paragraph" w:customStyle="1" w:styleId="Textbody">
    <w:name w:val="Text body"/>
    <w:basedOn w:val="Standard"/>
    <w:qFormat/>
    <w:rsid w:val="00D576B1"/>
    <w:pPr>
      <w:spacing w:after="140" w:line="276" w:lineRule="auto"/>
    </w:pPr>
  </w:style>
  <w:style w:type="paragraph" w:styleId="Zkladntext2">
    <w:name w:val="Body Text 2"/>
    <w:basedOn w:val="Normlny"/>
    <w:link w:val="Zkladntext2Char"/>
    <w:uiPriority w:val="99"/>
    <w:rsid w:val="0005631C"/>
    <w:pPr>
      <w:suppressAutoHyphens w:val="0"/>
      <w:spacing w:line="240" w:lineRule="auto"/>
      <w:ind w:firstLine="708"/>
    </w:pPr>
    <w:rPr>
      <w:rFonts w:ascii="Times New Roman" w:eastAsiaTheme="minorEastAsia" w:hAnsi="Times New Roman"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05631C"/>
    <w:rPr>
      <w:rFonts w:ascii="Times New Roman" w:eastAsiaTheme="minorEastAsia" w:hAnsi="Times New Roman" w:cs="Times New Roman"/>
      <w:sz w:val="24"/>
      <w:szCs w:val="24"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808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889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218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214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910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15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98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49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89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9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8772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99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918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56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40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06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85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601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37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2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89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7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Relationship Id="rId22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8A1FD92-76FA-45BB-BAB3-5110E807FC90}">
  <we:reference id="wa104099688" version="1.3.0.0" store="sk-SK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0C8C3C1E3DCC44BECE3792677AD011" ma:contentTypeVersion="0" ma:contentTypeDescription="Umožňuje vytvoriť nový dokument." ma:contentTypeScope="" ma:versionID="85fc4bdbf09a6aa5742b4e3db9523750">
  <xsd:schema xmlns:xsd="http://www.w3.org/2001/XMLSchema" xmlns:xs="http://www.w3.org/2001/XMLSchema" xmlns:p="http://schemas.microsoft.com/office/2006/metadata/properties" xmlns:ns2="e60a29af-d413-48d4-bd90-fe9d2a897e4b" targetNamespace="http://schemas.microsoft.com/office/2006/metadata/properties" ma:root="true" ma:fieldsID="d088e84141cffc04886a2632a8c86973" ns2:_="">
    <xsd:import namespace="e60a29af-d413-48d4-bd90-fe9d2a897e4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a29af-d413-48d4-bd90-fe9d2a897e4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60a29af-d413-48d4-bd90-fe9d2a897e4b">WKX3UHSAJ2R6-2-1249596</_dlc_DocId>
    <_dlc_DocIdUrl xmlns="e60a29af-d413-48d4-bd90-fe9d2a897e4b">
      <Url>https://ovdmasv601/sites/DMS/_layouts/15/DocIdRedir.aspx?ID=WKX3UHSAJ2R6-2-1249596</Url>
      <Description>WKX3UHSAJ2R6-2-1249596</Description>
    </_dlc_DocIdUrl>
  </documentManagement>
</p:properties>
</file>

<file path=customXml/itemProps1.xml><?xml version="1.0" encoding="utf-8"?>
<ds:datastoreItem xmlns:ds="http://schemas.openxmlformats.org/officeDocument/2006/customXml" ds:itemID="{ADA170A8-A073-4317-BE94-C372D10474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3610CB-9E66-4F58-AC39-77E0ABF87857}"/>
</file>

<file path=customXml/itemProps3.xml><?xml version="1.0" encoding="utf-8"?>
<ds:datastoreItem xmlns:ds="http://schemas.openxmlformats.org/officeDocument/2006/customXml" ds:itemID="{D821163F-3647-4052-B035-5281777C4FDC}"/>
</file>

<file path=customXml/itemProps4.xml><?xml version="1.0" encoding="utf-8"?>
<ds:datastoreItem xmlns:ds="http://schemas.openxmlformats.org/officeDocument/2006/customXml" ds:itemID="{C1689CC2-351B-47B0-9B4B-A06B7F0EC1FB}"/>
</file>

<file path=customXml/itemProps5.xml><?xml version="1.0" encoding="utf-8"?>
<ds:datastoreItem xmlns:ds="http://schemas.openxmlformats.org/officeDocument/2006/customXml" ds:itemID="{0A8237D4-534F-454E-8024-0094A9BDEB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1311</Words>
  <Characters>7475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OMH</dc:creator>
  <cp:keywords/>
  <dc:description/>
  <cp:lastModifiedBy>Janíková, Michaela</cp:lastModifiedBy>
  <cp:revision>3</cp:revision>
  <cp:lastPrinted>2023-09-12T11:02:00Z</cp:lastPrinted>
  <dcterms:created xsi:type="dcterms:W3CDTF">2023-09-25T11:37:00Z</dcterms:created>
  <dcterms:modified xsi:type="dcterms:W3CDTF">2023-09-25T11:39:00Z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0x0101006C0C8C3C1E3DCC44BECE3792677AD011</vt:lpwstr>
  </property>
  <property fmtid="{D5CDD505-2E9C-101B-9397-08002B2CF9AE}" pid="3" name="_dlc_DocIdItemGuid">
    <vt:lpwstr>8326ca25-beb7-4c54-9356-623e550ca5cb</vt:lpwstr>
  </property>
</Properties>
</file>